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FF711F" w14:textId="300CD2AF" w:rsidR="00DF63DC" w:rsidRPr="001828B1" w:rsidRDefault="002A582C" w:rsidP="001828B1">
      <w:pPr>
        <w:pStyle w:val="NRCINSPECTIONMANUAL"/>
        <w:rPr>
          <w:rFonts w:eastAsiaTheme="minorHAnsi"/>
        </w:rPr>
      </w:pPr>
      <w:r>
        <w:rPr>
          <w:rFonts w:eastAsiaTheme="minorHAnsi"/>
        </w:rPr>
        <w:tab/>
      </w:r>
      <w:r w:rsidR="009C351A" w:rsidRPr="001828B1">
        <w:rPr>
          <w:rFonts w:eastAsiaTheme="minorHAnsi"/>
          <w:b/>
          <w:bCs/>
          <w:sz w:val="38"/>
          <w:szCs w:val="38"/>
        </w:rPr>
        <w:t>NRC INSPECTION MANUAL</w:t>
      </w:r>
      <w:r w:rsidR="009C351A" w:rsidRPr="001828B1">
        <w:rPr>
          <w:rFonts w:eastAsiaTheme="minorHAnsi"/>
        </w:rPr>
        <w:tab/>
        <w:t>APOB</w:t>
      </w:r>
    </w:p>
    <w:p w14:paraId="03FD6AB7" w14:textId="77777777" w:rsidR="00DF63DC" w:rsidRPr="008F5A31" w:rsidRDefault="009C351A" w:rsidP="003C33FE">
      <w:pPr>
        <w:pStyle w:val="IMCIP"/>
      </w:pPr>
      <w:r w:rsidRPr="006B7373">
        <w:t>INSPECTION MANUAL CHAPTER 0</w:t>
      </w:r>
      <w:r>
        <w:t>609</w:t>
      </w:r>
      <w:r w:rsidRPr="006B7373">
        <w:t xml:space="preserve"> </w:t>
      </w:r>
      <w:r>
        <w:t>APPENDIX K</w:t>
      </w:r>
    </w:p>
    <w:p w14:paraId="3CA1A54A" w14:textId="576EE066" w:rsidR="00DF63DC" w:rsidRPr="005D0E18" w:rsidRDefault="009C351A" w:rsidP="005D0E18">
      <w:pPr>
        <w:pStyle w:val="Title"/>
        <w:spacing w:after="0"/>
      </w:pPr>
      <w:r w:rsidRPr="005D0E18">
        <w:t xml:space="preserve">MAINTENANCE RISK ASSESSMENT AND RISK MANAGEMENT </w:t>
      </w:r>
      <w:r w:rsidR="00A37DD6">
        <w:br/>
      </w:r>
      <w:r w:rsidRPr="005D0E18">
        <w:t>SIGNIFICANCE DETERMINATION PROCESS</w:t>
      </w:r>
    </w:p>
    <w:p w14:paraId="0B4ABDFF" w14:textId="382122D9" w:rsidR="00F304A0" w:rsidRPr="00864478" w:rsidRDefault="009C351A" w:rsidP="00916276">
      <w:pPr>
        <w:pStyle w:val="EffectiveDate"/>
      </w:pPr>
      <w:r>
        <w:t>Effective Date:</w:t>
      </w:r>
      <w:r w:rsidR="00911FCF">
        <w:t xml:space="preserve"> </w:t>
      </w:r>
      <w:r w:rsidR="00AD4892">
        <w:t>10/2</w:t>
      </w:r>
      <w:r w:rsidR="00E20223">
        <w:t>5</w:t>
      </w:r>
      <w:r w:rsidR="00AD4892">
        <w:t>/2024</w:t>
      </w:r>
    </w:p>
    <w:p w14:paraId="3BBC29A3" w14:textId="7BC367A0" w:rsidR="002D483A" w:rsidRPr="00864478" w:rsidRDefault="00326E6C" w:rsidP="004A1F23">
      <w:pPr>
        <w:pStyle w:val="Heading1"/>
        <w:spacing w:before="0"/>
        <w:ind w:left="0" w:firstLine="0"/>
        <w:rPr>
          <w:rFonts w:cs="Arial"/>
        </w:rPr>
      </w:pPr>
      <w:r>
        <w:rPr>
          <w:rFonts w:cs="Arial"/>
        </w:rPr>
        <w:t>0609K-01</w:t>
      </w:r>
      <w:r>
        <w:rPr>
          <w:rFonts w:cs="Arial"/>
        </w:rPr>
        <w:tab/>
      </w:r>
      <w:r w:rsidR="008E0C6A" w:rsidRPr="00864478">
        <w:rPr>
          <w:rFonts w:cs="Arial"/>
        </w:rPr>
        <w:t>PURPOSE</w:t>
      </w:r>
    </w:p>
    <w:p w14:paraId="2D18C38E" w14:textId="77777777" w:rsidR="000121DB" w:rsidRDefault="002D483A" w:rsidP="004A1F23">
      <w:pPr>
        <w:pStyle w:val="BodyText"/>
        <w:rPr>
          <w:ins w:id="0" w:author="Author"/>
        </w:rPr>
      </w:pPr>
      <w:r w:rsidRPr="00864478">
        <w:t xml:space="preserve">To determine the significance of inspection findings related to licensee assessment and management of risk associated with performing maintenance activities under all plant operating or shutdown conditions in accordance with </w:t>
      </w:r>
      <w:r w:rsidR="00F14B62">
        <w:t>b</w:t>
      </w:r>
      <w:r w:rsidRPr="00864478">
        <w:t xml:space="preserve">aseline Inspection Procedure (IP) 71111.13, </w:t>
      </w:r>
      <w:r w:rsidR="00E07E37" w:rsidRPr="00864478">
        <w:t>“</w:t>
      </w:r>
      <w:r w:rsidRPr="00864478">
        <w:t>Maintenance Risk Assessment</w:t>
      </w:r>
      <w:r w:rsidR="00DA17E9">
        <w:t>s</w:t>
      </w:r>
      <w:r w:rsidRPr="00864478">
        <w:t xml:space="preserve"> and Emergent Work Control.</w:t>
      </w:r>
      <w:r w:rsidR="00E07E37" w:rsidRPr="00864478">
        <w:t>”</w:t>
      </w:r>
      <w:r w:rsidR="00DE0721">
        <w:t xml:space="preserve"> </w:t>
      </w:r>
      <w:ins w:id="1" w:author="Author">
        <w:r w:rsidR="00DE0721" w:rsidRPr="00114013">
          <w:t xml:space="preserve">In addition, the significance of inspection findings is determined related to licensee assessment and management of risk associated with </w:t>
        </w:r>
        <w:r w:rsidR="000121DB">
          <w:t>the following:</w:t>
        </w:r>
      </w:ins>
    </w:p>
    <w:p w14:paraId="52633A91" w14:textId="77777777" w:rsidR="000121DB" w:rsidRDefault="00DE0721" w:rsidP="00EC2A11">
      <w:pPr>
        <w:pStyle w:val="ListBullet2"/>
        <w:rPr>
          <w:ins w:id="2" w:author="Author"/>
          <w:bCs/>
          <w:color w:val="000000"/>
        </w:rPr>
      </w:pPr>
      <w:ins w:id="3" w:author="Author">
        <w:r w:rsidRPr="00114013">
          <w:t>Technical Specification Task Force</w:t>
        </w:r>
        <w:r w:rsidR="000944E4">
          <w:t xml:space="preserve"> (TSTF)</w:t>
        </w:r>
        <w:r w:rsidRPr="00114013">
          <w:t xml:space="preserve"> 505, “</w:t>
        </w:r>
        <w:r w:rsidRPr="00DE0721">
          <w:rPr>
            <w:rFonts w:eastAsia="Calibri"/>
          </w:rPr>
          <w:t>Provide Risk-Informed Extended Completion Times – RITSTF [Risk-Informed Technical Specification Task Force] Initiative 4b,” (RICT)</w:t>
        </w:r>
        <w:r w:rsidRPr="00114013">
          <w:rPr>
            <w:bCs/>
            <w:color w:val="000000"/>
          </w:rPr>
          <w:t>,</w:t>
        </w:r>
        <w:r w:rsidR="000944E4">
          <w:rPr>
            <w:bCs/>
            <w:color w:val="000000"/>
          </w:rPr>
          <w:t xml:space="preserve"> </w:t>
        </w:r>
      </w:ins>
    </w:p>
    <w:p w14:paraId="40403CB5" w14:textId="77777777" w:rsidR="000121DB" w:rsidRDefault="000944E4" w:rsidP="00EC2A11">
      <w:pPr>
        <w:pStyle w:val="ListBullet2"/>
        <w:rPr>
          <w:ins w:id="4" w:author="Author"/>
          <w:bCs/>
          <w:color w:val="000000"/>
        </w:rPr>
      </w:pPr>
      <w:ins w:id="5" w:author="Author">
        <w:r w:rsidRPr="003F042C">
          <w:t>TSTF</w:t>
        </w:r>
        <w:r w:rsidR="004C2424">
          <w:t xml:space="preserve"> </w:t>
        </w:r>
        <w:r w:rsidRPr="003F042C">
          <w:t>425 “Relocate Surveillance Frequencies to Licensee Control-RITSTF Initiative 5b</w:t>
        </w:r>
        <w:r>
          <w:t>,</w:t>
        </w:r>
        <w:r w:rsidRPr="003F042C">
          <w:t>”</w:t>
        </w:r>
        <w:r>
          <w:t xml:space="preserve"> (SFCP),</w:t>
        </w:r>
        <w:r w:rsidR="00DE0721" w:rsidRPr="00114013">
          <w:rPr>
            <w:bCs/>
            <w:color w:val="000000"/>
          </w:rPr>
          <w:t xml:space="preserve"> </w:t>
        </w:r>
      </w:ins>
    </w:p>
    <w:p w14:paraId="3638007D" w14:textId="77777777" w:rsidR="000121DB" w:rsidRDefault="00DE0721" w:rsidP="00EC2A11">
      <w:pPr>
        <w:pStyle w:val="ListBullet2"/>
        <w:rPr>
          <w:ins w:id="6" w:author="Author"/>
        </w:rPr>
      </w:pPr>
      <w:ins w:id="7" w:author="Author">
        <w:r w:rsidRPr="00114013">
          <w:t>10 CFR 50.69, “Risk-Informed Categorization and Treatment of Structures, Systems and Components for Nuclear Power Plants,” and</w:t>
        </w:r>
      </w:ins>
    </w:p>
    <w:p w14:paraId="652E08E6" w14:textId="560357EA" w:rsidR="002D483A" w:rsidRPr="00864478" w:rsidRDefault="00DE0721" w:rsidP="00EC2A11">
      <w:pPr>
        <w:pStyle w:val="ListBullet2"/>
      </w:pPr>
      <w:ins w:id="8" w:author="Author">
        <w:r w:rsidRPr="00114013">
          <w:rPr>
            <w:bCs/>
            <w:color w:val="000000"/>
          </w:rPr>
          <w:t>National Fire Protection Association (NFPA) 0805, “</w:t>
        </w:r>
        <w:r w:rsidRPr="00114013">
          <w:t>Performance-Based Standard for Fire Protection for Light Water Reactor Electric Generating Plants.</w:t>
        </w:r>
        <w:r w:rsidRPr="00114013">
          <w:rPr>
            <w:bCs/>
            <w:color w:val="000000"/>
          </w:rPr>
          <w:t>”</w:t>
        </w:r>
      </w:ins>
    </w:p>
    <w:p w14:paraId="0589CEB7" w14:textId="03C88369" w:rsidR="002D483A" w:rsidRPr="00864478" w:rsidRDefault="00326E6C" w:rsidP="004A1F23">
      <w:pPr>
        <w:pStyle w:val="Heading1"/>
        <w:ind w:left="0" w:firstLine="0"/>
        <w:rPr>
          <w:rFonts w:cs="Arial"/>
        </w:rPr>
      </w:pPr>
      <w:r>
        <w:rPr>
          <w:rFonts w:cs="Arial"/>
        </w:rPr>
        <w:t>0609K-02</w:t>
      </w:r>
      <w:r>
        <w:rPr>
          <w:rFonts w:cs="Arial"/>
        </w:rPr>
        <w:tab/>
      </w:r>
      <w:r w:rsidR="002D483A" w:rsidRPr="00864478">
        <w:rPr>
          <w:rFonts w:cs="Arial"/>
        </w:rPr>
        <w:t>BASIS</w:t>
      </w:r>
    </w:p>
    <w:p w14:paraId="38288CD6" w14:textId="1D1D6002" w:rsidR="002D483A" w:rsidRPr="00864478" w:rsidRDefault="002D483A" w:rsidP="004A1F23">
      <w:pPr>
        <w:pStyle w:val="BodyText"/>
      </w:pPr>
      <w:r w:rsidRPr="00864478">
        <w:t xml:space="preserve">NRC requirements in this area are set forth in paragraph (a)(4) of 10 CFR 50.65, </w:t>
      </w:r>
      <w:r w:rsidR="00E07E37" w:rsidRPr="00864478">
        <w:t>“</w:t>
      </w:r>
      <w:r w:rsidRPr="00864478">
        <w:t>Requirements for Monitoring the Effectiveness of Maintenance at Nuclear Power Plants.</w:t>
      </w:r>
      <w:r w:rsidR="00E07E37" w:rsidRPr="00864478">
        <w:t>”</w:t>
      </w:r>
      <w:r w:rsidRPr="00864478">
        <w:t xml:space="preserve">  Detailed bases information for this appendix is provided in Inspection Manual Chapter (IMC) </w:t>
      </w:r>
      <w:r w:rsidR="00864478">
        <w:t>0</w:t>
      </w:r>
      <w:r w:rsidRPr="00864478">
        <w:t xml:space="preserve">308, </w:t>
      </w:r>
      <w:r w:rsidR="00E07E37" w:rsidRPr="00864478">
        <w:t>“</w:t>
      </w:r>
      <w:r w:rsidRPr="00864478">
        <w:t>Reactor Oversight Process (ROP) Basis Document,</w:t>
      </w:r>
      <w:r w:rsidR="00864478">
        <w:t xml:space="preserve">” </w:t>
      </w:r>
      <w:r w:rsidRPr="00864478">
        <w:t>Attachment 3, Appendix K</w:t>
      </w:r>
      <w:ins w:id="9" w:author="Author">
        <w:r w:rsidR="00DE0721">
          <w:t>, including bases related to RICT,</w:t>
        </w:r>
        <w:r w:rsidR="004C2424">
          <w:t xml:space="preserve"> SFCP,</w:t>
        </w:r>
        <w:r w:rsidR="00DE0721">
          <w:t xml:space="preserve"> 10 CFR 50.69, and NFPA 805</w:t>
        </w:r>
      </w:ins>
      <w:r w:rsidRPr="00864478">
        <w:t>.</w:t>
      </w:r>
    </w:p>
    <w:p w14:paraId="00094A02" w14:textId="786A0A6F" w:rsidR="002D483A" w:rsidRPr="00864478" w:rsidRDefault="00326E6C" w:rsidP="004A1F23">
      <w:pPr>
        <w:pStyle w:val="Heading1"/>
        <w:ind w:left="0" w:firstLine="0"/>
        <w:rPr>
          <w:rFonts w:cs="Arial"/>
        </w:rPr>
      </w:pPr>
      <w:r>
        <w:rPr>
          <w:rFonts w:cs="Arial"/>
        </w:rPr>
        <w:t>0609K-03</w:t>
      </w:r>
      <w:r>
        <w:rPr>
          <w:rFonts w:cs="Arial"/>
        </w:rPr>
        <w:tab/>
      </w:r>
      <w:r w:rsidR="002D483A" w:rsidRPr="00864478">
        <w:rPr>
          <w:rFonts w:cs="Arial"/>
        </w:rPr>
        <w:t>GENERAL GUIDANCE</w:t>
      </w:r>
    </w:p>
    <w:p w14:paraId="74F17F9D" w14:textId="16DA0B9B" w:rsidR="002D483A" w:rsidRPr="005D0E18" w:rsidRDefault="002D483A" w:rsidP="005D0E18">
      <w:pPr>
        <w:pStyle w:val="BodyText"/>
      </w:pPr>
      <w:bookmarkStart w:id="10" w:name="_Hlk150241262"/>
      <w:r w:rsidRPr="005D0E18">
        <w:t xml:space="preserve">Appendix K is to be used as a Significance Determination Process (SDP) </w:t>
      </w:r>
      <w:ins w:id="11" w:author="Author">
        <w:r w:rsidR="00737738">
          <w:t xml:space="preserve">screening </w:t>
        </w:r>
      </w:ins>
      <w:r w:rsidRPr="005D0E18">
        <w:t xml:space="preserve">tool for assessing the significance of inspection findings related </w:t>
      </w:r>
      <w:bookmarkEnd w:id="10"/>
      <w:r w:rsidRPr="005D0E18">
        <w:t>to compliance with Maintenance Rule (a)(4) requirements</w:t>
      </w:r>
      <w:r w:rsidR="00DE0721" w:rsidRPr="005D0E18">
        <w:t xml:space="preserve">. </w:t>
      </w:r>
      <w:r w:rsidRPr="005D0E18">
        <w:t xml:space="preserve">The input to this SDP evaluation tool is a </w:t>
      </w:r>
      <w:r w:rsidR="00864478" w:rsidRPr="005D0E18">
        <w:t>more-</w:t>
      </w:r>
      <w:r w:rsidRPr="005D0E18">
        <w:t>than</w:t>
      </w:r>
      <w:r w:rsidR="00864478" w:rsidRPr="005D0E18">
        <w:t>-</w:t>
      </w:r>
      <w:r w:rsidRPr="005D0E18">
        <w:t>minor inspection finding that results from the licensee's underestimate of plant risk or lack of risk assessment from ongoing or completed maintenance activities and/or the licensee's ineffective implementation of risk management actions (RMAs)</w:t>
      </w:r>
      <w:r w:rsidR="00DE0721" w:rsidRPr="005D0E18">
        <w:t xml:space="preserve">. </w:t>
      </w:r>
      <w:r w:rsidRPr="005D0E18">
        <w:t xml:space="preserve">Examples of </w:t>
      </w:r>
      <w:r w:rsidR="00864478" w:rsidRPr="005D0E18">
        <w:t>more-</w:t>
      </w:r>
      <w:r w:rsidRPr="005D0E18">
        <w:t>than</w:t>
      </w:r>
      <w:r w:rsidR="00864478" w:rsidRPr="005D0E18">
        <w:t>-</w:t>
      </w:r>
      <w:r w:rsidRPr="005D0E18">
        <w:t>minor inspection findings are provided in Appendix E</w:t>
      </w:r>
      <w:r w:rsidR="009C10BA" w:rsidRPr="005D0E18">
        <w:t xml:space="preserve">, </w:t>
      </w:r>
      <w:r w:rsidR="00632A20" w:rsidRPr="005D0E18">
        <w:t xml:space="preserve">“Examples of Minor Issues,” </w:t>
      </w:r>
      <w:r w:rsidRPr="005D0E18">
        <w:t xml:space="preserve">of IMC 0612, </w:t>
      </w:r>
      <w:r w:rsidR="00E07E37" w:rsidRPr="005D0E18">
        <w:t>“</w:t>
      </w:r>
      <w:r w:rsidR="00632A20" w:rsidRPr="005D0E18">
        <w:t xml:space="preserve">Issue </w:t>
      </w:r>
      <w:r w:rsidR="00632A20" w:rsidRPr="005D0E18">
        <w:lastRenderedPageBreak/>
        <w:t>Screening</w:t>
      </w:r>
      <w:r w:rsidRPr="005D0E18">
        <w:t>.</w:t>
      </w:r>
      <w:r w:rsidR="00E07E37" w:rsidRPr="005D0E18">
        <w:t>”</w:t>
      </w:r>
      <w:r w:rsidRPr="005D0E18">
        <w:t xml:space="preserve">  In addition, minor and SDP screening questions are included in </w:t>
      </w:r>
      <w:r w:rsidR="00911FCF" w:rsidRPr="005D0E18">
        <w:t xml:space="preserve">IMC 0612 </w:t>
      </w:r>
      <w:r w:rsidRPr="005D0E18">
        <w:t>Appendix B</w:t>
      </w:r>
      <w:r w:rsidR="00DA17E9" w:rsidRPr="005D0E18">
        <w:t xml:space="preserve">, </w:t>
      </w:r>
      <w:r w:rsidR="00994249" w:rsidRPr="005D0E18">
        <w:t>“Additional Issue Screening Guidance</w:t>
      </w:r>
      <w:r w:rsidR="00911FCF" w:rsidRPr="005D0E18">
        <w:t>.</w:t>
      </w:r>
      <w:r w:rsidR="00994249" w:rsidRPr="005D0E18">
        <w:t xml:space="preserve">” </w:t>
      </w:r>
      <w:r w:rsidRPr="005D0E18">
        <w:t>A licensee performance deficiency of the paragraph (a)(4) of 10 CFR 50.65 requirements must exist for the significance of a finding to be evaluated using this SDP</w:t>
      </w:r>
      <w:r w:rsidR="00DE0721" w:rsidRPr="005D0E18">
        <w:t xml:space="preserve">. </w:t>
      </w:r>
      <w:r w:rsidRPr="005D0E18">
        <w:t>If appropriate, a more detailed assessment may be performed in an SDP</w:t>
      </w:r>
      <w:r w:rsidR="00737738">
        <w:t xml:space="preserve"> </w:t>
      </w:r>
      <w:ins w:id="12" w:author="Author">
        <w:r w:rsidR="00737738">
          <w:t>Detailed Risk Evaluation (DRE)</w:t>
        </w:r>
      </w:ins>
      <w:r w:rsidRPr="005D0E18">
        <w:t>.</w:t>
      </w:r>
    </w:p>
    <w:p w14:paraId="400140B4" w14:textId="081A60D7" w:rsidR="00DE0721" w:rsidRDefault="00DE0721" w:rsidP="005D0E18">
      <w:pPr>
        <w:pStyle w:val="BodyText"/>
      </w:pPr>
      <w:ins w:id="13" w:author="Author">
        <w:r w:rsidRPr="00114013">
          <w:t xml:space="preserve">Appendix K is also appropriate to be used </w:t>
        </w:r>
        <w:r w:rsidR="001A66BD">
          <w:t>to assess</w:t>
        </w:r>
        <w:r w:rsidRPr="00114013">
          <w:t xml:space="preserve"> the significance of </w:t>
        </w:r>
        <w:r w:rsidRPr="00114013">
          <w:rPr>
            <w:bCs/>
            <w:color w:val="000000"/>
          </w:rPr>
          <w:t xml:space="preserve">performance deficiencies that occur due to licensees underestimating the PRA configuration risk by either not assessing the configuration or </w:t>
        </w:r>
        <w:r>
          <w:rPr>
            <w:bCs/>
            <w:color w:val="000000"/>
          </w:rPr>
          <w:t xml:space="preserve">not </w:t>
        </w:r>
        <w:r w:rsidRPr="00114013">
          <w:rPr>
            <w:bCs/>
            <w:color w:val="000000"/>
          </w:rPr>
          <w:t>implementing appropriate risk</w:t>
        </w:r>
        <w:r w:rsidR="001A66BD">
          <w:rPr>
            <w:bCs/>
            <w:color w:val="000000"/>
          </w:rPr>
          <w:t xml:space="preserve"> </w:t>
        </w:r>
        <w:r w:rsidRPr="00114013">
          <w:rPr>
            <w:bCs/>
            <w:color w:val="000000"/>
          </w:rPr>
          <w:t>management actions that would otherwise have been taken (i.e., the risk deficit and residual credit for RMAs taken if applicable).</w:t>
        </w:r>
      </w:ins>
    </w:p>
    <w:p w14:paraId="4C1832C4" w14:textId="4D69BD5B" w:rsidR="002D483A" w:rsidRPr="00864478" w:rsidRDefault="002D483A" w:rsidP="005D0E18">
      <w:pPr>
        <w:pStyle w:val="BodyText"/>
      </w:pPr>
      <w:r w:rsidRPr="00864478">
        <w:t>Attachment 1 provides the assumptions and defined terms used in this SDP</w:t>
      </w:r>
      <w:r w:rsidR="00DE0721">
        <w:t xml:space="preserve">. </w:t>
      </w:r>
      <w:r w:rsidRPr="00864478">
        <w:t>Flowcharts 1 and 2 are used to categorize individual inspection findings as either Green, White, Yellow, or Red</w:t>
      </w:r>
      <w:r w:rsidR="00DE0721">
        <w:t xml:space="preserve">. </w:t>
      </w:r>
      <w:r w:rsidRPr="00864478">
        <w:t>Specifically, flowchart 1 provides guidance to determine the significance of inspection findings related to inadequate risk assessment and risk management actions</w:t>
      </w:r>
      <w:r w:rsidR="00DE0721">
        <w:t xml:space="preserve">. </w:t>
      </w:r>
      <w:r w:rsidRPr="00864478">
        <w:t>Flowchart 2 is to be used for evaluating the significance of failure to implement risk management actions when the maintenance</w:t>
      </w:r>
      <w:ins w:id="14" w:author="Author">
        <w:r w:rsidR="00E774B7">
          <w:t>, RICT,</w:t>
        </w:r>
        <w:r w:rsidR="004C2424">
          <w:t xml:space="preserve"> SFCP,</w:t>
        </w:r>
        <w:r w:rsidR="00E774B7">
          <w:t xml:space="preserve"> 10 CFR 50.69, or NFPA 805</w:t>
        </w:r>
      </w:ins>
      <w:r w:rsidRPr="00864478">
        <w:t xml:space="preserve"> risks are adequately assessed.</w:t>
      </w:r>
    </w:p>
    <w:p w14:paraId="267CBD6A" w14:textId="77777777" w:rsidR="00FD4EB7" w:rsidRPr="00864478" w:rsidRDefault="002D483A" w:rsidP="005D0E18">
      <w:pPr>
        <w:pStyle w:val="BodyText"/>
      </w:pPr>
      <w:r w:rsidRPr="00864478">
        <w:t xml:space="preserve">It is expected that resident inspectors will support Senior Reactor Analysts (SRAs), or other risk analysts, as necessary to assess the significance of maintenance rule </w:t>
      </w:r>
      <w:r w:rsidR="0063351C" w:rsidRPr="00864478">
        <w:t>(</w:t>
      </w:r>
      <w:r w:rsidRPr="00864478">
        <w:t>a</w:t>
      </w:r>
      <w:r w:rsidR="0063351C" w:rsidRPr="00864478">
        <w:t>)</w:t>
      </w:r>
      <w:r w:rsidRPr="00864478">
        <w:t>(4) related inspection findings.</w:t>
      </w:r>
    </w:p>
    <w:p w14:paraId="06850BB4" w14:textId="619FA399" w:rsidR="002D483A" w:rsidRPr="00864478" w:rsidRDefault="00E74C7B" w:rsidP="00A37DD6">
      <w:pPr>
        <w:pStyle w:val="BodyTextBox"/>
      </w:pPr>
      <w:r w:rsidRPr="00864478">
        <w:t>Note:</w:t>
      </w:r>
      <w:r w:rsidRPr="00864478">
        <w:tab/>
        <w:t>This guidance does not apply to the following situations:</w:t>
      </w:r>
      <w:r w:rsidR="005918D0" w:rsidRPr="00864478">
        <w:t xml:space="preserve"> </w:t>
      </w:r>
      <w:r w:rsidRPr="00864478">
        <w:t>(1) those licensees who only perform qualitative analyses of plant configuration risk due to maintenance activities, or (2) performance deficiencies related to maintenance activities affecting SSCs needed for fire</w:t>
      </w:r>
      <w:r w:rsidR="00B72E69" w:rsidRPr="00864478">
        <w:t xml:space="preserve"> </w:t>
      </w:r>
      <w:r w:rsidR="008F7074" w:rsidRPr="00AF79F7">
        <w:t>(unless quantitatively analyzed)</w:t>
      </w:r>
      <w:r w:rsidR="008F7074" w:rsidRPr="00864478">
        <w:t xml:space="preserve"> </w:t>
      </w:r>
      <w:r w:rsidRPr="00864478">
        <w:t>or seismic mitigation</w:t>
      </w:r>
      <w:r w:rsidR="00DE0721">
        <w:t xml:space="preserve">. </w:t>
      </w:r>
      <w:r w:rsidRPr="00864478">
        <w:t xml:space="preserve">When performance deficiencies are identified with either 1 or 2 above, the significance of the deficiencies </w:t>
      </w:r>
      <w:ins w:id="15" w:author="Author">
        <w:r w:rsidR="00161BD0">
          <w:t>will</w:t>
        </w:r>
      </w:ins>
      <w:r w:rsidRPr="00864478">
        <w:t xml:space="preserve"> be determined in accordance with IMC </w:t>
      </w:r>
      <w:ins w:id="16" w:author="Author">
        <w:r w:rsidR="003D7D17">
          <w:t>0</w:t>
        </w:r>
        <w:r w:rsidR="00F872ED">
          <w:t>609, Appendix M</w:t>
        </w:r>
      </w:ins>
      <w:r w:rsidRPr="00864478">
        <w:t xml:space="preserve"> </w:t>
      </w:r>
      <w:r w:rsidR="00E07E37" w:rsidRPr="00864478">
        <w:t>“</w:t>
      </w:r>
      <w:ins w:id="17" w:author="Author">
        <w:r w:rsidR="00F872ED">
          <w:t>Significance Determination Process Using Qualitative Criteria</w:t>
        </w:r>
      </w:ins>
      <w:r w:rsidRPr="00864478">
        <w:t>.</w:t>
      </w:r>
      <w:r w:rsidR="00E07E37" w:rsidRPr="00864478">
        <w:t>”</w:t>
      </w:r>
      <w:r w:rsidR="0041320D">
        <w:t xml:space="preserve"> </w:t>
      </w:r>
      <w:ins w:id="18" w:author="Author">
        <w:r w:rsidR="0041320D">
          <w:t xml:space="preserve">However, quantitative evaluation is acceptable </w:t>
        </w:r>
        <w:r w:rsidR="00E774B7">
          <w:t>when a licensee has provided a qualitative evaluation, if</w:t>
        </w:r>
        <w:r w:rsidR="0041320D">
          <w:t xml:space="preserve"> the NRC </w:t>
        </w:r>
        <w:r w:rsidR="00E774B7">
          <w:t xml:space="preserve">staff </w:t>
        </w:r>
        <w:r w:rsidR="0041320D">
          <w:t>internally possesses quantitative information</w:t>
        </w:r>
        <w:r w:rsidR="00E774B7">
          <w:t xml:space="preserve"> that is adequate</w:t>
        </w:r>
        <w:r w:rsidR="00C87AA6">
          <w:t xml:space="preserve"> and best available</w:t>
        </w:r>
        <w:r w:rsidR="00E774B7">
          <w:t xml:space="preserve"> to perform the assessment</w:t>
        </w:r>
        <w:r w:rsidR="0041320D">
          <w:t>.</w:t>
        </w:r>
      </w:ins>
    </w:p>
    <w:p w14:paraId="6E2F12B6" w14:textId="0D19AAE3" w:rsidR="002D483A" w:rsidRPr="00864478" w:rsidRDefault="00326E6C" w:rsidP="00F85C0A">
      <w:pPr>
        <w:pStyle w:val="Heading1"/>
        <w:rPr>
          <w:rFonts w:cs="Arial"/>
        </w:rPr>
      </w:pPr>
      <w:r>
        <w:rPr>
          <w:rFonts w:cs="Arial"/>
        </w:rPr>
        <w:t>0609K-04</w:t>
      </w:r>
      <w:r>
        <w:rPr>
          <w:rFonts w:cs="Arial"/>
        </w:rPr>
        <w:tab/>
      </w:r>
      <w:r w:rsidR="002D483A" w:rsidRPr="00864478">
        <w:rPr>
          <w:rFonts w:cs="Arial"/>
        </w:rPr>
        <w:t>SPECIFIC GUIDANCE</w:t>
      </w:r>
    </w:p>
    <w:p w14:paraId="1FAF018B" w14:textId="1A2446CB" w:rsidR="002D483A" w:rsidRPr="005D0E18" w:rsidRDefault="001851BF" w:rsidP="005D0E18">
      <w:pPr>
        <w:pStyle w:val="Heading2"/>
      </w:pPr>
      <w:r w:rsidRPr="005D0E18">
        <w:t>04.01</w:t>
      </w:r>
      <w:r w:rsidR="00B935E5" w:rsidRPr="005D0E18">
        <w:tab/>
      </w:r>
      <w:r w:rsidR="002D483A" w:rsidRPr="00A37DD6">
        <w:rPr>
          <w:u w:val="single"/>
        </w:rPr>
        <w:t>Step 4.1</w:t>
      </w:r>
      <w:r w:rsidR="00E37759" w:rsidRPr="00A37DD6">
        <w:rPr>
          <w:u w:val="single"/>
        </w:rPr>
        <w:t xml:space="preserve"> </w:t>
      </w:r>
      <w:r w:rsidR="00243E30" w:rsidRPr="00A37DD6">
        <w:rPr>
          <w:u w:val="single"/>
        </w:rPr>
        <w:noBreakHyphen/>
      </w:r>
      <w:r w:rsidR="00E37759" w:rsidRPr="00A37DD6">
        <w:rPr>
          <w:u w:val="single"/>
        </w:rPr>
        <w:t xml:space="preserve"> </w:t>
      </w:r>
      <w:r w:rsidR="002D483A" w:rsidRPr="00A37DD6">
        <w:rPr>
          <w:u w:val="single"/>
        </w:rPr>
        <w:t>Determination of Actual Risk</w:t>
      </w:r>
    </w:p>
    <w:p w14:paraId="44668C6E" w14:textId="77777777" w:rsidR="002D483A" w:rsidRPr="005D0E18" w:rsidRDefault="002D483A" w:rsidP="005E406A">
      <w:pPr>
        <w:pStyle w:val="BodyText3"/>
      </w:pPr>
      <w:r w:rsidRPr="005D0E18">
        <w:t xml:space="preserve">This SDP uses the </w:t>
      </w:r>
      <w:r w:rsidR="001F372B" w:rsidRPr="005D0E18">
        <w:t>i</w:t>
      </w:r>
      <w:r w:rsidRPr="005D0E18">
        <w:t xml:space="preserve">ncremental </w:t>
      </w:r>
      <w:r w:rsidR="001F372B" w:rsidRPr="005D0E18">
        <w:t>c</w:t>
      </w:r>
      <w:r w:rsidRPr="005D0E18">
        <w:t xml:space="preserve">ore </w:t>
      </w:r>
      <w:r w:rsidR="001F372B" w:rsidRPr="005D0E18">
        <w:t>d</w:t>
      </w:r>
      <w:r w:rsidRPr="005D0E18">
        <w:t xml:space="preserve">amage </w:t>
      </w:r>
      <w:r w:rsidR="001F372B" w:rsidRPr="005D0E18">
        <w:t>p</w:t>
      </w:r>
      <w:r w:rsidRPr="005D0E18">
        <w:t xml:space="preserve">robability (ICDP) metric rather than </w:t>
      </w:r>
      <w:r w:rsidR="00915DD8" w:rsidRPr="005D0E18">
        <w:t xml:space="preserve">change in core damage frequency (∆CDF), the annualized risk increase, </w:t>
      </w:r>
      <w:r w:rsidRPr="005D0E18">
        <w:t>used in other reactor safety SDPs</w:t>
      </w:r>
      <w:r w:rsidR="00DE0721" w:rsidRPr="005D0E18">
        <w:t xml:space="preserve">. </w:t>
      </w:r>
      <w:r w:rsidRPr="005D0E18">
        <w:t xml:space="preserve">The ICDP accounts </w:t>
      </w:r>
      <w:proofErr w:type="gramStart"/>
      <w:r w:rsidRPr="005D0E18">
        <w:t>for the amount of</w:t>
      </w:r>
      <w:proofErr w:type="gramEnd"/>
      <w:r w:rsidRPr="005D0E18">
        <w:t xml:space="preserve"> the time in which the plant configuration change existed</w:t>
      </w:r>
      <w:r w:rsidR="00DE0721" w:rsidRPr="005D0E18">
        <w:t xml:space="preserve">. </w:t>
      </w:r>
      <w:r w:rsidRPr="005D0E18">
        <w:t>Attachment 1 provides the mathematical formulas for these metrics.</w:t>
      </w:r>
    </w:p>
    <w:p w14:paraId="2CECBBAC" w14:textId="21B33195" w:rsidR="002D483A" w:rsidRPr="005D0E18" w:rsidRDefault="002D483A" w:rsidP="005D0E18">
      <w:pPr>
        <w:pStyle w:val="BodyText2"/>
        <w:ind w:firstLine="0"/>
      </w:pPr>
      <w:r w:rsidRPr="005D0E18">
        <w:t>The risk deficit for performance deficiencies is determined in an increasing order of magnitude to reflect the amount of the risk increase due to an inadequate risk assessment and lack of risk management actions</w:t>
      </w:r>
      <w:r w:rsidR="00DE0721" w:rsidRPr="005D0E18">
        <w:t xml:space="preserve">. </w:t>
      </w:r>
      <w:r w:rsidRPr="005D0E18">
        <w:t xml:space="preserve">Specifically, the incremental core damage probability deficit (ICDPD) and the incremental large early release probability deficit (ILERPD) are the risk metrics used to evaluate the magnitude of the error in the </w:t>
      </w:r>
      <w:r w:rsidRPr="005D0E18">
        <w:lastRenderedPageBreak/>
        <w:t>licensee</w:t>
      </w:r>
      <w:r w:rsidR="00E07E37" w:rsidRPr="005D0E18">
        <w:t>’</w:t>
      </w:r>
      <w:r w:rsidRPr="005D0E18">
        <w:t>s inadequate risk assessment of the temporary risk increases due to maintenance activities/configurations</w:t>
      </w:r>
      <w:ins w:id="19" w:author="Author">
        <w:r w:rsidR="009327EA" w:rsidRPr="005D0E18">
          <w:t xml:space="preserve">, RICT, </w:t>
        </w:r>
        <w:r w:rsidR="004C2424">
          <w:t xml:space="preserve">SFCP, </w:t>
        </w:r>
        <w:r w:rsidR="009327EA" w:rsidRPr="005D0E18">
          <w:t>10 CFR 50.69, or NFPA 805</w:t>
        </w:r>
      </w:ins>
      <w:r w:rsidRPr="005D0E18">
        <w:t>.</w:t>
      </w:r>
    </w:p>
    <w:p w14:paraId="435C6582" w14:textId="0B5E7835" w:rsidR="002D483A" w:rsidRPr="00864478" w:rsidRDefault="001851BF" w:rsidP="005D0E18">
      <w:pPr>
        <w:pStyle w:val="Heading3"/>
      </w:pPr>
      <w:r w:rsidRPr="00864478">
        <w:t>04.01.01</w:t>
      </w:r>
      <w:r w:rsidR="00605CD8">
        <w:tab/>
      </w:r>
      <w:r w:rsidR="002D483A" w:rsidRPr="00A37DD6">
        <w:t xml:space="preserve">Step 4.1.1 </w:t>
      </w:r>
      <w:r w:rsidR="00243E30" w:rsidRPr="00A37DD6">
        <w:noBreakHyphen/>
      </w:r>
      <w:r w:rsidR="002D483A" w:rsidRPr="00A37DD6">
        <w:t xml:space="preserve"> Licensee Evaluation of Risk</w:t>
      </w:r>
    </w:p>
    <w:p w14:paraId="36A57611" w14:textId="1ECD37E2" w:rsidR="002D483A" w:rsidRPr="005D0E18" w:rsidRDefault="002D483A" w:rsidP="00A37DD6">
      <w:pPr>
        <w:pStyle w:val="BodyText3"/>
      </w:pPr>
      <w:r w:rsidRPr="005D0E18">
        <w:t xml:space="preserve">When the inspector has identified that the licensee has performed an inadequate risk assessment, or </w:t>
      </w:r>
      <w:proofErr w:type="gramStart"/>
      <w:r w:rsidRPr="005D0E18">
        <w:t>none at all</w:t>
      </w:r>
      <w:proofErr w:type="gramEnd"/>
      <w:r w:rsidRPr="005D0E18">
        <w:t>, the actual maintenance</w:t>
      </w:r>
      <w:ins w:id="20" w:author="Author">
        <w:r w:rsidR="00BC1F0C" w:rsidRPr="005D0E18">
          <w:t xml:space="preserve">, RICT, </w:t>
        </w:r>
        <w:r w:rsidR="004C2424">
          <w:t xml:space="preserve">SFCP, </w:t>
        </w:r>
        <w:r w:rsidR="00BC1F0C" w:rsidRPr="005D0E18">
          <w:t>10 CFR 50.69, or NFPA 805,</w:t>
        </w:r>
      </w:ins>
      <w:r w:rsidRPr="005D0E18">
        <w:t xml:space="preserve"> risk configuration</w:t>
      </w:r>
      <w:r w:rsidR="00243E30" w:rsidRPr="005D0E18">
        <w:noBreakHyphen/>
      </w:r>
      <w:r w:rsidRPr="005D0E18">
        <w:t>specific CDF must first be adequately or accurately assessed</w:t>
      </w:r>
      <w:r w:rsidR="00DE0721" w:rsidRPr="005D0E18">
        <w:t xml:space="preserve">. </w:t>
      </w:r>
      <w:r w:rsidRPr="005D0E18">
        <w:t>The inspector should discuss the results of the risk assessment with the licensee before proceeding with any further risk assessment</w:t>
      </w:r>
      <w:r w:rsidR="00DE0721" w:rsidRPr="005D0E18">
        <w:t xml:space="preserve">. </w:t>
      </w:r>
      <w:r w:rsidRPr="005D0E18">
        <w:t>The new risk assessment value may be obtained in several ways including having the licensee perform the omitted maintenance risk assessment; or re</w:t>
      </w:r>
      <w:r w:rsidR="00243E30" w:rsidRPr="005D0E18">
        <w:noBreakHyphen/>
      </w:r>
      <w:r w:rsidRPr="005D0E18">
        <w:t>perform the assessment, correcting those errors and/or omissions that rendered the original risk assessment inadequate</w:t>
      </w:r>
      <w:r w:rsidR="00DE0721" w:rsidRPr="005D0E18">
        <w:t xml:space="preserve">. </w:t>
      </w:r>
      <w:r w:rsidRPr="005D0E18">
        <w:t>It is expected that having the licensee re</w:t>
      </w:r>
      <w:r w:rsidR="00243E30" w:rsidRPr="005D0E18">
        <w:noBreakHyphen/>
      </w:r>
      <w:r w:rsidRPr="005D0E18">
        <w:t>evaluate the actual maintenance configuration</w:t>
      </w:r>
      <w:r w:rsidR="00BC1F0C" w:rsidRPr="005D0E18">
        <w:t xml:space="preserve"> </w:t>
      </w:r>
      <w:ins w:id="21" w:author="Author">
        <w:r w:rsidR="00BC1F0C" w:rsidRPr="005D0E18">
          <w:t>for (a)(4) issues, or the corrected RICT,</w:t>
        </w:r>
        <w:r w:rsidR="004C2424">
          <w:t xml:space="preserve"> SFCP,</w:t>
        </w:r>
        <w:r w:rsidR="00BC1F0C" w:rsidRPr="005D0E18">
          <w:t xml:space="preserve"> 10 CFR 50.69, or NFPA 805 conditions, would be the norm</w:t>
        </w:r>
      </w:ins>
      <w:r w:rsidRPr="005D0E18">
        <w:t>.</w:t>
      </w:r>
    </w:p>
    <w:p w14:paraId="4FCBE1EA" w14:textId="77777777" w:rsidR="002D483A" w:rsidRPr="005D0E18" w:rsidRDefault="004F1549" w:rsidP="005D0E18">
      <w:pPr>
        <w:pStyle w:val="Heading3"/>
      </w:pPr>
      <w:r w:rsidRPr="005D0E18">
        <w:t>04.01.02</w:t>
      </w:r>
      <w:r w:rsidR="00B935E5" w:rsidRPr="005D0E18">
        <w:tab/>
      </w:r>
      <w:r w:rsidR="002D483A" w:rsidRPr="00A37DD6">
        <w:t xml:space="preserve">Step 4.1.2 </w:t>
      </w:r>
      <w:r w:rsidR="00243E30" w:rsidRPr="00A37DD6">
        <w:noBreakHyphen/>
      </w:r>
      <w:r w:rsidR="002D483A" w:rsidRPr="00A37DD6">
        <w:t xml:space="preserve"> NRC Evaluation of Risk</w:t>
      </w:r>
    </w:p>
    <w:p w14:paraId="22D86923" w14:textId="77777777" w:rsidR="002D483A" w:rsidRPr="00864478" w:rsidRDefault="002D483A" w:rsidP="00A37DD6">
      <w:pPr>
        <w:pStyle w:val="BodyText3"/>
      </w:pPr>
      <w:r w:rsidRPr="00864478">
        <w:t>Alternatively, the inspector may request the regional SRA or other risk analyst to independently evaluate the risk if there are specific concerns regarding the adequacy of the licensee</w:t>
      </w:r>
      <w:r w:rsidR="00E07E37" w:rsidRPr="00864478">
        <w:t>’</w:t>
      </w:r>
      <w:r w:rsidRPr="00864478">
        <w:t>s assessment such as:</w:t>
      </w:r>
    </w:p>
    <w:p w14:paraId="14D48EE1" w14:textId="77777777" w:rsidR="002D483A" w:rsidRDefault="002D483A" w:rsidP="00E95E13">
      <w:pPr>
        <w:pStyle w:val="ListBullet4"/>
      </w:pPr>
      <w:r w:rsidRPr="00864478">
        <w:t>The licensee</w:t>
      </w:r>
      <w:r w:rsidR="00E07E37" w:rsidRPr="00864478">
        <w:t>’</w:t>
      </w:r>
      <w:r w:rsidRPr="00864478">
        <w:t>s maintenance configuration change excluded multiple systems.</w:t>
      </w:r>
    </w:p>
    <w:p w14:paraId="63A54345" w14:textId="47084D6C" w:rsidR="00394006" w:rsidRDefault="00394006" w:rsidP="00E95E13">
      <w:pPr>
        <w:pStyle w:val="ListBullet4"/>
        <w:rPr>
          <w:rFonts w:cs="Arial"/>
        </w:rPr>
      </w:pPr>
      <w:r w:rsidRPr="00864478">
        <w:rPr>
          <w:rFonts w:cs="Arial"/>
        </w:rPr>
        <w:t>There are notable limitations with the licensee’s configuration risk assessment tool (e.g., does not address potential changes to initiating event frequencies).</w:t>
      </w:r>
    </w:p>
    <w:p w14:paraId="46A90CEC" w14:textId="182FC955" w:rsidR="00394006" w:rsidRDefault="00394006" w:rsidP="00E95E13">
      <w:pPr>
        <w:pStyle w:val="ListBullet4"/>
        <w:rPr>
          <w:rFonts w:cs="Arial"/>
        </w:rPr>
      </w:pPr>
      <w:r w:rsidRPr="00F61E0D">
        <w:rPr>
          <w:rFonts w:cs="Arial"/>
        </w:rPr>
        <w:t>There are known quality issues with the licensee’s configuration risk assessment tool (e.g., is not consistent with the plant PRA).</w:t>
      </w:r>
    </w:p>
    <w:p w14:paraId="05EF8B8B" w14:textId="6FEB5EDC" w:rsidR="00394006" w:rsidRDefault="00394006" w:rsidP="00E95E13">
      <w:pPr>
        <w:pStyle w:val="ListBullet4"/>
        <w:rPr>
          <w:rFonts w:cs="Arial"/>
        </w:rPr>
      </w:pPr>
      <w:r w:rsidRPr="00F61E0D">
        <w:rPr>
          <w:rFonts w:cs="Arial"/>
        </w:rPr>
        <w:t>The quantitative risk assessment contained invalid assumptions and/or omissions.</w:t>
      </w:r>
    </w:p>
    <w:p w14:paraId="765A22FE" w14:textId="77777777" w:rsidR="002D483A" w:rsidRPr="00864478" w:rsidRDefault="002D483A" w:rsidP="00E95E13">
      <w:pPr>
        <w:pStyle w:val="BodyText3"/>
      </w:pPr>
      <w:r w:rsidRPr="00864478">
        <w:t>To request an independent risk assessment, the inspector should provide the following information to the regional SRA or risk analyst:</w:t>
      </w:r>
    </w:p>
    <w:p w14:paraId="657D8C6A" w14:textId="77777777" w:rsidR="002D483A" w:rsidRDefault="002D483A" w:rsidP="00E95E13">
      <w:pPr>
        <w:pStyle w:val="ListBullet4"/>
        <w:rPr>
          <w:rFonts w:cs="Arial"/>
        </w:rPr>
      </w:pPr>
      <w:r w:rsidRPr="00864478">
        <w:rPr>
          <w:rFonts w:cs="Arial"/>
        </w:rPr>
        <w:t>Structures, Systems, and Components (SSCs) configuration in the specific time window of concern with actual time of SSCs removed from service and when returned to service.</w:t>
      </w:r>
    </w:p>
    <w:p w14:paraId="0D73E0FA" w14:textId="3857E1AF" w:rsidR="00394006" w:rsidRDefault="00394006" w:rsidP="00E95E13">
      <w:pPr>
        <w:pStyle w:val="ListBullet4"/>
        <w:rPr>
          <w:rFonts w:cs="Arial"/>
        </w:rPr>
      </w:pPr>
      <w:r w:rsidRPr="00864478">
        <w:rPr>
          <w:rFonts w:cs="Arial"/>
        </w:rPr>
        <w:t>Description of testing or other maintenance activities that potentially increased the likelihood of an initiating event.</w:t>
      </w:r>
    </w:p>
    <w:p w14:paraId="791A07C9" w14:textId="6CCC7DEF" w:rsidR="00394006" w:rsidRDefault="00394006" w:rsidP="00E95E13">
      <w:pPr>
        <w:pStyle w:val="ListBullet4"/>
        <w:rPr>
          <w:rFonts w:cs="Arial"/>
        </w:rPr>
      </w:pPr>
      <w:r w:rsidRPr="00864478">
        <w:rPr>
          <w:rFonts w:cs="Arial"/>
        </w:rPr>
        <w:t>Description of actual compensatory actions implemented.</w:t>
      </w:r>
    </w:p>
    <w:p w14:paraId="058A5FF9" w14:textId="4217BBFF" w:rsidR="00394006" w:rsidRDefault="00394006" w:rsidP="00E95E13">
      <w:pPr>
        <w:pStyle w:val="ListBullet4"/>
        <w:rPr>
          <w:rFonts w:cs="Arial"/>
        </w:rPr>
      </w:pPr>
      <w:r w:rsidRPr="00864478">
        <w:rPr>
          <w:rFonts w:cs="Arial"/>
        </w:rPr>
        <w:t>Licensee’s risk assessment.</w:t>
      </w:r>
    </w:p>
    <w:p w14:paraId="4CD6FEDE" w14:textId="08F42F1C" w:rsidR="002D483A" w:rsidRPr="00864478" w:rsidRDefault="002D483A" w:rsidP="00E95E13">
      <w:pPr>
        <w:pStyle w:val="BodyText3"/>
        <w:rPr>
          <w:rFonts w:cs="Arial"/>
        </w:rPr>
      </w:pPr>
      <w:r w:rsidRPr="00864478">
        <w:rPr>
          <w:rFonts w:cs="Arial"/>
        </w:rPr>
        <w:t>If the finding involves maintenance activities</w:t>
      </w:r>
      <w:bookmarkStart w:id="22" w:name="_Hlk150243310"/>
      <w:ins w:id="23" w:author="Author">
        <w:r w:rsidR="00B718C6" w:rsidRPr="00114013">
          <w:rPr>
            <w:rFonts w:cs="Arial"/>
          </w:rPr>
          <w:t xml:space="preserve">, RICT, </w:t>
        </w:r>
        <w:r w:rsidR="004C2424">
          <w:rPr>
            <w:rFonts w:cs="Arial"/>
          </w:rPr>
          <w:t xml:space="preserve">SFCP, </w:t>
        </w:r>
        <w:r w:rsidR="00B718C6" w:rsidRPr="00114013">
          <w:rPr>
            <w:rFonts w:cs="Arial"/>
          </w:rPr>
          <w:t>10 CFR 50.69, or NFPA 805</w:t>
        </w:r>
        <w:bookmarkEnd w:id="22"/>
        <w:r w:rsidR="00B718C6">
          <w:rPr>
            <w:rFonts w:cs="Arial"/>
          </w:rPr>
          <w:t>,</w:t>
        </w:r>
      </w:ins>
      <w:r w:rsidRPr="00864478">
        <w:rPr>
          <w:rFonts w:cs="Arial"/>
        </w:rPr>
        <w:t xml:space="preserve"> during shutdown conditions, then the appropriate checklist reflecting the plant shutdown mode from IMC 0609, Appendix G, Attachment 1, should be checked and provided to the SRA.</w:t>
      </w:r>
    </w:p>
    <w:p w14:paraId="6365C40E" w14:textId="7A9BA476" w:rsidR="002D483A" w:rsidRPr="00864478" w:rsidRDefault="002D483A" w:rsidP="00E95E13">
      <w:pPr>
        <w:pStyle w:val="BodyText3"/>
      </w:pPr>
      <w:r w:rsidRPr="00864478">
        <w:lastRenderedPageBreak/>
        <w:t>For findings that have significance preliminarily determined to be White, Yellow, or Red, an SRA may perform a</w:t>
      </w:r>
      <w:r w:rsidR="00737738">
        <w:t xml:space="preserve"> </w:t>
      </w:r>
      <w:ins w:id="24" w:author="Author">
        <w:r w:rsidR="00737738">
          <w:t>DRE</w:t>
        </w:r>
      </w:ins>
      <w:r w:rsidRPr="00864478">
        <w:t>, if necessary.</w:t>
      </w:r>
    </w:p>
    <w:p w14:paraId="12CB8540" w14:textId="61F662D8" w:rsidR="002D483A" w:rsidRPr="00864478" w:rsidRDefault="004F1549" w:rsidP="005D0E18">
      <w:pPr>
        <w:pStyle w:val="Heading2"/>
      </w:pPr>
      <w:r w:rsidRPr="00864478">
        <w:t>04.02</w:t>
      </w:r>
      <w:r w:rsidR="002F5E7F">
        <w:tab/>
      </w:r>
      <w:r w:rsidR="002D483A" w:rsidRPr="00E95E13">
        <w:rPr>
          <w:u w:val="single"/>
        </w:rPr>
        <w:t>Step 4.2</w:t>
      </w:r>
      <w:r w:rsidRPr="00E95E13">
        <w:rPr>
          <w:u w:val="single"/>
        </w:rPr>
        <w:t xml:space="preserve"> </w:t>
      </w:r>
      <w:r w:rsidR="002D483A" w:rsidRPr="00E95E13">
        <w:rPr>
          <w:u w:val="single"/>
        </w:rPr>
        <w:t>Determination of Risk Deficit</w:t>
      </w:r>
    </w:p>
    <w:p w14:paraId="02E31616" w14:textId="540326A1" w:rsidR="002D483A" w:rsidRPr="00F14B62" w:rsidRDefault="002D483A" w:rsidP="00E95E13">
      <w:pPr>
        <w:pStyle w:val="BodyText3"/>
      </w:pPr>
      <w:r w:rsidRPr="00864478">
        <w:t xml:space="preserve">If the licensee </w:t>
      </w:r>
      <w:r w:rsidR="00F61E0D">
        <w:t xml:space="preserve">failed to </w:t>
      </w:r>
      <w:r w:rsidRPr="00864478">
        <w:t>perform a risk assessment, the actual risk increase (</w:t>
      </w:r>
      <w:proofErr w:type="spellStart"/>
      <w:r w:rsidRPr="00864478">
        <w:t>ICDP</w:t>
      </w:r>
      <w:r w:rsidRPr="00864478">
        <w:rPr>
          <w:vertAlign w:val="subscript"/>
        </w:rPr>
        <w:t>actual</w:t>
      </w:r>
      <w:proofErr w:type="spellEnd"/>
      <w:r w:rsidRPr="00864478">
        <w:t xml:space="preserve">) is the product of the incremental CDF and the annualized fraction of the duration of the configuration [i.e., </w:t>
      </w:r>
      <w:proofErr w:type="spellStart"/>
      <w:r w:rsidRPr="00864478">
        <w:t>ICDP</w:t>
      </w:r>
      <w:r w:rsidRPr="00864478">
        <w:rPr>
          <w:vertAlign w:val="subscript"/>
        </w:rPr>
        <w:t>actual</w:t>
      </w:r>
      <w:proofErr w:type="spellEnd"/>
      <w:r w:rsidRPr="00864478">
        <w:rPr>
          <w:vertAlign w:val="subscript"/>
        </w:rPr>
        <w:t xml:space="preserve"> </w:t>
      </w:r>
      <w:r w:rsidRPr="00864478">
        <w:t xml:space="preserve">= </w:t>
      </w:r>
      <w:proofErr w:type="spellStart"/>
      <w:r w:rsidRPr="00864478">
        <w:t>ICDF</w:t>
      </w:r>
      <w:r w:rsidRPr="00864478">
        <w:rPr>
          <w:vertAlign w:val="subscript"/>
        </w:rPr>
        <w:t>actual</w:t>
      </w:r>
      <w:proofErr w:type="spellEnd"/>
      <w:r w:rsidRPr="00864478">
        <w:t xml:space="preserve"> x (duration in hours) </w:t>
      </w:r>
      <w:r w:rsidR="00E07E37" w:rsidRPr="00864478">
        <w:t>÷</w:t>
      </w:r>
      <w:r w:rsidRPr="00864478">
        <w:t xml:space="preserve"> (8760 hours per reactor</w:t>
      </w:r>
      <w:r w:rsidR="00DC6C25">
        <w:t>-</w:t>
      </w:r>
      <w:r w:rsidRPr="00864478">
        <w:t xml:space="preserve">year)], where </w:t>
      </w:r>
      <w:proofErr w:type="spellStart"/>
      <w:r w:rsidRPr="00864478">
        <w:t>ICDF</w:t>
      </w:r>
      <w:r w:rsidRPr="00864478">
        <w:rPr>
          <w:vertAlign w:val="subscript"/>
        </w:rPr>
        <w:t>actual</w:t>
      </w:r>
      <w:proofErr w:type="spellEnd"/>
      <w:r w:rsidRPr="00864478">
        <w:rPr>
          <w:vertAlign w:val="subscript"/>
        </w:rPr>
        <w:t xml:space="preserve"> </w:t>
      </w:r>
      <w:r w:rsidRPr="00864478">
        <w:t xml:space="preserve">= </w:t>
      </w:r>
      <w:proofErr w:type="spellStart"/>
      <w:r w:rsidRPr="00864478">
        <w:t>CDF</w:t>
      </w:r>
      <w:r w:rsidRPr="00864478">
        <w:rPr>
          <w:vertAlign w:val="subscript"/>
        </w:rPr>
        <w:t>actual</w:t>
      </w:r>
      <w:proofErr w:type="spellEnd"/>
      <w:r w:rsidRPr="00864478">
        <w:rPr>
          <w:vertAlign w:val="subscript"/>
        </w:rPr>
        <w:t xml:space="preserve"> </w:t>
      </w:r>
      <w:r w:rsidR="00243E30" w:rsidRPr="00864478">
        <w:noBreakHyphen/>
      </w:r>
      <w:r w:rsidRPr="00864478">
        <w:t xml:space="preserve"> </w:t>
      </w:r>
      <w:proofErr w:type="spellStart"/>
      <w:r w:rsidRPr="00864478">
        <w:t>CDF</w:t>
      </w:r>
      <w:r w:rsidRPr="00864478">
        <w:rPr>
          <w:vertAlign w:val="subscript"/>
        </w:rPr>
        <w:t>zero</w:t>
      </w:r>
      <w:proofErr w:type="spellEnd"/>
      <w:r w:rsidR="00243E30" w:rsidRPr="00864478">
        <w:rPr>
          <w:vertAlign w:val="subscript"/>
        </w:rPr>
        <w:noBreakHyphen/>
      </w:r>
      <w:r w:rsidRPr="00864478">
        <w:rPr>
          <w:vertAlign w:val="subscript"/>
        </w:rPr>
        <w:t>maintenance</w:t>
      </w:r>
      <w:r w:rsidR="00F14B62">
        <w:t>.</w:t>
      </w:r>
    </w:p>
    <w:p w14:paraId="2524B857" w14:textId="77777777" w:rsidR="002D483A" w:rsidRPr="00864478" w:rsidRDefault="002D483A" w:rsidP="00E95E13">
      <w:pPr>
        <w:pStyle w:val="BodyText3"/>
        <w:rPr>
          <w:rFonts w:cs="Arial"/>
        </w:rPr>
      </w:pPr>
      <w:r w:rsidRPr="00864478">
        <w:rPr>
          <w:rFonts w:cs="Arial"/>
        </w:rPr>
        <w:t>The risk deficit, ICDPD, is equal to ICDP when the licensee</w:t>
      </w:r>
      <w:r w:rsidR="00E07E37" w:rsidRPr="00864478">
        <w:rPr>
          <w:rFonts w:cs="Arial"/>
        </w:rPr>
        <w:t>’</w:t>
      </w:r>
      <w:r w:rsidRPr="00864478">
        <w:rPr>
          <w:rFonts w:cs="Arial"/>
        </w:rPr>
        <w:t>s performance deficiency involves not conducting a risk assessment.</w:t>
      </w:r>
    </w:p>
    <w:p w14:paraId="54E763FF" w14:textId="77777777" w:rsidR="002D483A" w:rsidRPr="00864478" w:rsidRDefault="002D483A" w:rsidP="00E95E13">
      <w:pPr>
        <w:pStyle w:val="BodyText3"/>
      </w:pPr>
      <w:r w:rsidRPr="00864478">
        <w:t xml:space="preserve">For a flawed risk assessment, the risk deficit, ICDPD, = </w:t>
      </w:r>
      <w:proofErr w:type="spellStart"/>
      <w:r w:rsidRPr="00864478">
        <w:t>ICDP</w:t>
      </w:r>
      <w:r w:rsidRPr="00864478">
        <w:rPr>
          <w:vertAlign w:val="subscript"/>
        </w:rPr>
        <w:t>actual</w:t>
      </w:r>
      <w:proofErr w:type="spellEnd"/>
      <w:r w:rsidRPr="00864478">
        <w:t xml:space="preserve"> </w:t>
      </w:r>
      <w:r w:rsidR="00243E30" w:rsidRPr="00864478">
        <w:noBreakHyphen/>
      </w:r>
      <w:r w:rsidRPr="00864478">
        <w:t xml:space="preserve"> </w:t>
      </w:r>
      <w:proofErr w:type="spellStart"/>
      <w:r w:rsidRPr="00864478">
        <w:t>ICDP</w:t>
      </w:r>
      <w:r w:rsidRPr="00864478">
        <w:rPr>
          <w:vertAlign w:val="subscript"/>
        </w:rPr>
        <w:t>flawed</w:t>
      </w:r>
      <w:proofErr w:type="spellEnd"/>
      <w:r w:rsidRPr="00864478">
        <w:t xml:space="preserve"> assuming the </w:t>
      </w:r>
      <w:proofErr w:type="spellStart"/>
      <w:r w:rsidRPr="00864478">
        <w:t>ICDP</w:t>
      </w:r>
      <w:r w:rsidRPr="00864478">
        <w:rPr>
          <w:vertAlign w:val="subscript"/>
        </w:rPr>
        <w:t>actual</w:t>
      </w:r>
      <w:proofErr w:type="spellEnd"/>
      <w:r w:rsidRPr="00864478">
        <w:t xml:space="preserve"> &gt; </w:t>
      </w:r>
      <w:proofErr w:type="spellStart"/>
      <w:r w:rsidRPr="00864478">
        <w:t>ICDP</w:t>
      </w:r>
      <w:r w:rsidRPr="00864478">
        <w:rPr>
          <w:vertAlign w:val="subscript"/>
        </w:rPr>
        <w:t>flawed</w:t>
      </w:r>
      <w:proofErr w:type="spellEnd"/>
      <w:r w:rsidRPr="00864478">
        <w:t>.</w:t>
      </w:r>
    </w:p>
    <w:p w14:paraId="6C84BCD8" w14:textId="77777777" w:rsidR="002D483A" w:rsidRPr="00864478" w:rsidRDefault="002D483A" w:rsidP="00E95E13">
      <w:pPr>
        <w:pStyle w:val="BodyText3"/>
        <w:rPr>
          <w:rFonts w:cs="Arial"/>
        </w:rPr>
      </w:pPr>
      <w:r w:rsidRPr="00864478">
        <w:rPr>
          <w:rFonts w:cs="Arial"/>
        </w:rPr>
        <w:t>If the actual, correctly assessed ICDP</w:t>
      </w:r>
      <w:r w:rsidR="00F14B62">
        <w:rPr>
          <w:rFonts w:cs="Arial"/>
        </w:rPr>
        <w:t>,</w:t>
      </w:r>
      <w:r w:rsidRPr="00864478">
        <w:rPr>
          <w:rFonts w:cs="Arial"/>
        </w:rPr>
        <w:t xml:space="preserve"> is significantly greater than 1E</w:t>
      </w:r>
      <w:r w:rsidR="00243E30" w:rsidRPr="00864478">
        <w:rPr>
          <w:rFonts w:cs="Arial"/>
        </w:rPr>
        <w:noBreakHyphen/>
      </w:r>
      <w:r w:rsidRPr="00864478">
        <w:rPr>
          <w:rFonts w:cs="Arial"/>
        </w:rPr>
        <w:t>6 (i.e., one order of magnitude or greater), the net risk deficit is determined by subtracting 1E</w:t>
      </w:r>
      <w:r w:rsidR="00243E30" w:rsidRPr="00864478">
        <w:rPr>
          <w:rFonts w:cs="Arial"/>
        </w:rPr>
        <w:noBreakHyphen/>
      </w:r>
      <w:r w:rsidRPr="00864478">
        <w:rPr>
          <w:rFonts w:cs="Arial"/>
        </w:rPr>
        <w:t>6 from the risk deficit (ICDPD) as determined above, prior to determining an SDP color.</w:t>
      </w:r>
    </w:p>
    <w:p w14:paraId="291E6DC2" w14:textId="77777777" w:rsidR="00F14B62" w:rsidRDefault="002D483A" w:rsidP="00E95E13">
      <w:pPr>
        <w:pStyle w:val="BodyText3"/>
        <w:rPr>
          <w:rFonts w:cs="Arial"/>
        </w:rPr>
      </w:pPr>
      <w:r w:rsidRPr="00864478">
        <w:rPr>
          <w:rFonts w:cs="Arial"/>
        </w:rPr>
        <w:t>The significance of the licensee</w:t>
      </w:r>
      <w:r w:rsidR="00E07E37" w:rsidRPr="00864478">
        <w:rPr>
          <w:rFonts w:cs="Arial"/>
        </w:rPr>
        <w:t>’</w:t>
      </w:r>
      <w:r w:rsidRPr="00864478">
        <w:rPr>
          <w:rFonts w:cs="Arial"/>
        </w:rPr>
        <w:t>s underestimate (or lack of estimate) of the risk (</w:t>
      </w:r>
      <w:r w:rsidR="001F372B" w:rsidRPr="00864478">
        <w:rPr>
          <w:rFonts w:cs="Arial"/>
        </w:rPr>
        <w:t xml:space="preserve">i.e., </w:t>
      </w:r>
      <w:r w:rsidRPr="00864478">
        <w:rPr>
          <w:rFonts w:cs="Arial"/>
        </w:rPr>
        <w:t>ICDPD) is then determined by using Flowchart 1</w:t>
      </w:r>
      <w:r w:rsidR="00DE0721">
        <w:rPr>
          <w:rFonts w:cs="Arial"/>
        </w:rPr>
        <w:t xml:space="preserve">. </w:t>
      </w:r>
      <w:r w:rsidRPr="00864478">
        <w:rPr>
          <w:rFonts w:cs="Arial"/>
        </w:rPr>
        <w:t>The significance of the ILERPD, if applicable, is determined in a similar fashion.</w:t>
      </w:r>
    </w:p>
    <w:p w14:paraId="43DAF00E" w14:textId="5811BAA9" w:rsidR="00F14B62" w:rsidRDefault="004F1549" w:rsidP="00394006">
      <w:pPr>
        <w:pStyle w:val="Heading2"/>
      </w:pPr>
      <w:r w:rsidRPr="00864478">
        <w:t>04.03</w:t>
      </w:r>
      <w:r w:rsidR="00B935E5" w:rsidRPr="00864478">
        <w:tab/>
      </w:r>
      <w:r w:rsidR="002D483A" w:rsidRPr="00E95E13">
        <w:rPr>
          <w:u w:val="single"/>
        </w:rPr>
        <w:t xml:space="preserve">Step 4.3 </w:t>
      </w:r>
      <w:r w:rsidR="00243E30" w:rsidRPr="00E95E13">
        <w:rPr>
          <w:u w:val="single"/>
        </w:rPr>
        <w:noBreakHyphen/>
      </w:r>
      <w:r w:rsidR="002D483A" w:rsidRPr="00E95E13">
        <w:rPr>
          <w:u w:val="single"/>
        </w:rPr>
        <w:t xml:space="preserve"> Evaluation of Risk Management Actions</w:t>
      </w:r>
    </w:p>
    <w:p w14:paraId="231EFE92" w14:textId="77777777" w:rsidR="002D483A" w:rsidRPr="00864478" w:rsidRDefault="002D483A" w:rsidP="00E95E13">
      <w:pPr>
        <w:pStyle w:val="BodyText3"/>
        <w:rPr>
          <w:rFonts w:cs="Arial"/>
        </w:rPr>
      </w:pPr>
      <w:r w:rsidRPr="00864478">
        <w:rPr>
          <w:rFonts w:cs="Arial"/>
        </w:rPr>
        <w:t>As discussed in NUMARC 93</w:t>
      </w:r>
      <w:r w:rsidR="00243E30" w:rsidRPr="00864478">
        <w:rPr>
          <w:rFonts w:cs="Arial"/>
        </w:rPr>
        <w:noBreakHyphen/>
      </w:r>
      <w:r w:rsidRPr="00864478">
        <w:rPr>
          <w:rFonts w:cs="Arial"/>
        </w:rPr>
        <w:t xml:space="preserve">01, </w:t>
      </w:r>
      <w:r w:rsidR="002E430C" w:rsidRPr="00AF79F7">
        <w:rPr>
          <w:rFonts w:cs="Arial"/>
        </w:rPr>
        <w:t>Revision 4F</w:t>
      </w:r>
      <w:r w:rsidR="002E430C" w:rsidRPr="00864478">
        <w:rPr>
          <w:rFonts w:cs="Arial"/>
        </w:rPr>
        <w:t xml:space="preserve">, </w:t>
      </w:r>
      <w:r w:rsidRPr="00864478">
        <w:rPr>
          <w:rFonts w:cs="Arial"/>
        </w:rPr>
        <w:t>Section 11.3</w:t>
      </w:r>
      <w:r w:rsidR="00B72E69" w:rsidRPr="00864478">
        <w:rPr>
          <w:rFonts w:cs="Arial"/>
        </w:rPr>
        <w:t>.7.4</w:t>
      </w:r>
      <w:r w:rsidRPr="00864478">
        <w:rPr>
          <w:rFonts w:cs="Arial"/>
        </w:rPr>
        <w:t xml:space="preserve">, </w:t>
      </w:r>
      <w:r w:rsidR="00E07E37" w:rsidRPr="00864478">
        <w:rPr>
          <w:rFonts w:cs="Arial"/>
        </w:rPr>
        <w:t>“</w:t>
      </w:r>
      <w:r w:rsidR="002E430C" w:rsidRPr="00AF79F7">
        <w:rPr>
          <w:rFonts w:cs="Arial"/>
        </w:rPr>
        <w:t>Risk Management Actions</w:t>
      </w:r>
      <w:r w:rsidRPr="00864478">
        <w:rPr>
          <w:rFonts w:cs="Arial"/>
        </w:rPr>
        <w:t>,</w:t>
      </w:r>
      <w:r w:rsidR="00E07E37" w:rsidRPr="00864478">
        <w:rPr>
          <w:rFonts w:cs="Arial"/>
        </w:rPr>
        <w:t>”</w:t>
      </w:r>
      <w:r w:rsidRPr="00864478">
        <w:rPr>
          <w:rFonts w:cs="Arial"/>
        </w:rPr>
        <w:t xml:space="preserve"> the following categories of appropriate RMAs can be used to manage risk associated with a maintenance activity</w:t>
      </w:r>
      <w:r w:rsidR="00486F95" w:rsidRPr="00864478">
        <w:rPr>
          <w:rFonts w:cs="Arial"/>
        </w:rPr>
        <w:t>:</w:t>
      </w:r>
    </w:p>
    <w:p w14:paraId="138BBD33" w14:textId="77777777" w:rsidR="00613297" w:rsidRPr="00864478" w:rsidRDefault="002D483A" w:rsidP="00E95E13">
      <w:pPr>
        <w:pStyle w:val="ListBullet4"/>
      </w:pPr>
      <w:r w:rsidRPr="00864478">
        <w:t>increasing risk awareness and control</w:t>
      </w:r>
      <w:r w:rsidR="00C63D91" w:rsidRPr="00864478">
        <w:t>,</w:t>
      </w:r>
    </w:p>
    <w:p w14:paraId="7F33F8D7" w14:textId="77777777" w:rsidR="002D483A" w:rsidRPr="00860274" w:rsidRDefault="002D483A" w:rsidP="00E95E13">
      <w:pPr>
        <w:pStyle w:val="ListBullet4"/>
      </w:pPr>
      <w:r w:rsidRPr="00860274">
        <w:t>reducing duration of maintenance activity</w:t>
      </w:r>
      <w:r w:rsidR="00C63D91" w:rsidRPr="00860274">
        <w:t>,</w:t>
      </w:r>
    </w:p>
    <w:p w14:paraId="744354E5" w14:textId="77777777" w:rsidR="002D483A" w:rsidRPr="00860274" w:rsidRDefault="002D483A" w:rsidP="00E95E13">
      <w:pPr>
        <w:pStyle w:val="ListBullet4"/>
      </w:pPr>
      <w:r w:rsidRPr="00860274">
        <w:t>minimizing magnitude of risk increase</w:t>
      </w:r>
      <w:r w:rsidR="00C63D91" w:rsidRPr="00860274">
        <w:t>,</w:t>
      </w:r>
    </w:p>
    <w:p w14:paraId="2A110294" w14:textId="77777777" w:rsidR="002D483A" w:rsidRPr="00864478" w:rsidRDefault="002D483A" w:rsidP="00E95E13">
      <w:pPr>
        <w:pStyle w:val="ListBullet4"/>
        <w:rPr>
          <w:rFonts w:cs="Arial"/>
          <w:szCs w:val="22"/>
        </w:rPr>
      </w:pPr>
      <w:r w:rsidRPr="00860274">
        <w:t>es</w:t>
      </w:r>
      <w:r w:rsidRPr="00864478">
        <w:rPr>
          <w:rFonts w:cs="Arial"/>
          <w:szCs w:val="22"/>
        </w:rPr>
        <w:t>tablishing</w:t>
      </w:r>
      <w:r w:rsidR="002E430C" w:rsidRPr="002E430C">
        <w:rPr>
          <w:rFonts w:cs="Arial"/>
          <w:szCs w:val="22"/>
        </w:rPr>
        <w:t xml:space="preserve"> </w:t>
      </w:r>
      <w:r w:rsidR="002E430C" w:rsidRPr="00AF79F7">
        <w:rPr>
          <w:rFonts w:cs="Arial"/>
          <w:szCs w:val="22"/>
        </w:rPr>
        <w:t>action thresholds such that risk significant configurations are not normally entered voluntarily</w:t>
      </w:r>
      <w:r w:rsidR="002E430C">
        <w:rPr>
          <w:rFonts w:cs="Arial"/>
          <w:szCs w:val="22"/>
        </w:rPr>
        <w:t>.</w:t>
      </w:r>
    </w:p>
    <w:p w14:paraId="39247DE0" w14:textId="77777777" w:rsidR="002D483A" w:rsidRPr="00864478" w:rsidRDefault="002D483A" w:rsidP="00E95E13">
      <w:pPr>
        <w:pStyle w:val="BodyText3"/>
        <w:rPr>
          <w:rFonts w:cs="Arial"/>
        </w:rPr>
      </w:pPr>
      <w:r w:rsidRPr="00864478">
        <w:rPr>
          <w:rFonts w:cs="Arial"/>
        </w:rPr>
        <w:t xml:space="preserve">Because the risk benefits of some of these RMAs are generally not quantifiable, the approach chosen for quantitatively determining the significance of failure to manage risk is to assign credit for these actions in reducing the risk impact </w:t>
      </w:r>
      <w:r w:rsidR="005F562E" w:rsidRPr="00864478">
        <w:rPr>
          <w:rFonts w:cs="Arial"/>
        </w:rPr>
        <w:t>of the assessed configuration</w:t>
      </w:r>
      <w:r w:rsidR="00DE0721">
        <w:rPr>
          <w:rFonts w:cs="Arial"/>
        </w:rPr>
        <w:t xml:space="preserve">. </w:t>
      </w:r>
      <w:r w:rsidRPr="00864478">
        <w:rPr>
          <w:rFonts w:cs="Arial"/>
        </w:rPr>
        <w:t>Therefore, the simple screening rule used in this SDP is to assign a credit of one</w:t>
      </w:r>
      <w:r w:rsidR="00C63D91" w:rsidRPr="00864478">
        <w:rPr>
          <w:rFonts w:cs="Arial"/>
        </w:rPr>
        <w:t>-</w:t>
      </w:r>
      <w:r w:rsidRPr="00864478">
        <w:rPr>
          <w:rFonts w:cs="Arial"/>
        </w:rPr>
        <w:t>half order of magnitude reduction in risk to the correctly calculated risk if the licensee effectively implemented one or two categories of the RMAs to manage risk</w:t>
      </w:r>
      <w:r w:rsidR="00DE0721">
        <w:rPr>
          <w:rFonts w:cs="Arial"/>
        </w:rPr>
        <w:t xml:space="preserve">. </w:t>
      </w:r>
      <w:r w:rsidRPr="00864478">
        <w:rPr>
          <w:rFonts w:cs="Arial"/>
        </w:rPr>
        <w:t>The RMAs credited for risk reduction are only those for which credit was not already taken in the risk calculation</w:t>
      </w:r>
      <w:r w:rsidR="00DE0721">
        <w:rPr>
          <w:rFonts w:cs="Arial"/>
        </w:rPr>
        <w:t xml:space="preserve">. </w:t>
      </w:r>
      <w:r w:rsidRPr="00864478">
        <w:rPr>
          <w:rFonts w:cs="Arial"/>
        </w:rPr>
        <w:t>If the licensee effectively implemented three or more categories of the RMAs that have not already been evaluated in the risk calculation, an order of magnitude reduction in risk is credited against the actual maintenance risk</w:t>
      </w:r>
      <w:r w:rsidR="00DE0721">
        <w:rPr>
          <w:rFonts w:cs="Arial"/>
        </w:rPr>
        <w:t xml:space="preserve">. </w:t>
      </w:r>
      <w:r w:rsidRPr="00864478">
        <w:rPr>
          <w:rFonts w:cs="Arial"/>
        </w:rPr>
        <w:t>This approach allows the significance of failure to manage risk to be expeditiously determined without using quantitative approaches that would likely require intensive resources.</w:t>
      </w:r>
    </w:p>
    <w:p w14:paraId="6F52F8B2" w14:textId="77777777" w:rsidR="002D483A" w:rsidRPr="00864478" w:rsidRDefault="002D483A" w:rsidP="00E95E13">
      <w:pPr>
        <w:pStyle w:val="BodyText3"/>
      </w:pPr>
      <w:r w:rsidRPr="00864478">
        <w:lastRenderedPageBreak/>
        <w:t>If the risk is inadequately assessed, or not assessed at all, the significance of the performance deficiency is evaluated using this SDP</w:t>
      </w:r>
      <w:r w:rsidR="00DE0721">
        <w:t xml:space="preserve">. </w:t>
      </w:r>
      <w:r w:rsidRPr="00864478">
        <w:t>The resultant failure to take RMAs due to lack of risk recognition merely provides no mitigation of the risk deficits.</w:t>
      </w:r>
    </w:p>
    <w:p w14:paraId="08A220EC" w14:textId="7DC3F98C" w:rsidR="002D483A" w:rsidRDefault="002D483A" w:rsidP="00E95E13">
      <w:pPr>
        <w:pStyle w:val="BodyText3"/>
        <w:rPr>
          <w:rFonts w:cs="Arial"/>
        </w:rPr>
      </w:pPr>
      <w:r w:rsidRPr="00864478">
        <w:rPr>
          <w:rFonts w:cs="Arial"/>
        </w:rPr>
        <w:t>When the risk is adequately assessed, the licensee will normally be expected to effectively implement only those RMAs prescribed for the assessed risk by site procedures</w:t>
      </w:r>
      <w:r w:rsidR="00DE0721">
        <w:rPr>
          <w:rFonts w:cs="Arial"/>
        </w:rPr>
        <w:t xml:space="preserve">. </w:t>
      </w:r>
      <w:r w:rsidRPr="00864478">
        <w:rPr>
          <w:rFonts w:cs="Arial"/>
        </w:rPr>
        <w:t>Under certain circumstances, specific compensatory measures may also be prescribed by license conditions, technical specifications, notices of enforcement discretion, and/or special commitments, as applicable</w:t>
      </w:r>
      <w:r w:rsidR="00DE0721">
        <w:rPr>
          <w:rFonts w:cs="Arial"/>
        </w:rPr>
        <w:t xml:space="preserve">. </w:t>
      </w:r>
      <w:r w:rsidRPr="00864478">
        <w:rPr>
          <w:rFonts w:cs="Arial"/>
        </w:rPr>
        <w:t>Flowchart 2 is provided to evaluate the significance of a licensee</w:t>
      </w:r>
      <w:r w:rsidR="00E07E37" w:rsidRPr="00864478">
        <w:rPr>
          <w:rFonts w:cs="Arial"/>
        </w:rPr>
        <w:t>’</w:t>
      </w:r>
      <w:r w:rsidRPr="00864478">
        <w:rPr>
          <w:rFonts w:cs="Arial"/>
        </w:rPr>
        <w:t xml:space="preserve">s failure to implement one or more categories of RMAs </w:t>
      </w:r>
      <w:r w:rsidR="003C34FF" w:rsidRPr="00864478">
        <w:rPr>
          <w:rFonts w:cs="Arial"/>
        </w:rPr>
        <w:t>as</w:t>
      </w:r>
      <w:r w:rsidRPr="00864478">
        <w:rPr>
          <w:rFonts w:cs="Arial"/>
        </w:rPr>
        <w:t xml:space="preserve"> prescribed by any of the sets of requirements discussed above</w:t>
      </w:r>
      <w:r w:rsidR="00DE0721">
        <w:rPr>
          <w:rFonts w:cs="Arial"/>
        </w:rPr>
        <w:t xml:space="preserve">. </w:t>
      </w:r>
      <w:r w:rsidRPr="00864478">
        <w:rPr>
          <w:rFonts w:cs="Arial"/>
        </w:rPr>
        <w:t>The adequacy of licensee</w:t>
      </w:r>
      <w:r w:rsidR="00E07E37" w:rsidRPr="00864478">
        <w:rPr>
          <w:rFonts w:cs="Arial"/>
        </w:rPr>
        <w:t>’</w:t>
      </w:r>
      <w:r w:rsidRPr="00864478">
        <w:rPr>
          <w:rFonts w:cs="Arial"/>
        </w:rPr>
        <w:t xml:space="preserve">s RMAs should be assessed using the </w:t>
      </w:r>
      <w:r w:rsidR="007F1D41" w:rsidRPr="00AF79F7">
        <w:rPr>
          <w:rFonts w:cs="Arial"/>
        </w:rPr>
        <w:t xml:space="preserve">specific </w:t>
      </w:r>
      <w:r w:rsidRPr="00864478">
        <w:rPr>
          <w:rFonts w:cs="Arial"/>
        </w:rPr>
        <w:t>guidance provided in baseline IP 71111.13 and licensee</w:t>
      </w:r>
      <w:r w:rsidR="00E07E37" w:rsidRPr="00864478">
        <w:rPr>
          <w:rFonts w:cs="Arial"/>
        </w:rPr>
        <w:t>’</w:t>
      </w:r>
      <w:r w:rsidRPr="00864478">
        <w:rPr>
          <w:rFonts w:cs="Arial"/>
        </w:rPr>
        <w:t>s applicable implementing procedures.</w:t>
      </w:r>
    </w:p>
    <w:p w14:paraId="5F13493C" w14:textId="0E4BB99A" w:rsidR="00860274" w:rsidRDefault="00860274" w:rsidP="004B55A9">
      <w:pPr>
        <w:pStyle w:val="BodyText2"/>
        <w:ind w:left="0" w:firstLine="0"/>
        <w:rPr>
          <w:rFonts w:cs="Arial"/>
        </w:rPr>
      </w:pPr>
      <w:r>
        <w:rPr>
          <w:noProof/>
        </w:rPr>
        <w:lastRenderedPageBreak/>
        <mc:AlternateContent>
          <mc:Choice Requires="wpg">
            <w:drawing>
              <wp:inline distT="0" distB="0" distL="0" distR="0" wp14:anchorId="0A1BFDC6" wp14:editId="68F8F575">
                <wp:extent cx="5943600" cy="8268943"/>
                <wp:effectExtent l="0" t="0" r="19050" b="37465"/>
                <wp:docPr id="1786811077" name="Group 17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8268943"/>
                          <a:chOff x="1450" y="1440"/>
                          <a:chExt cx="9378" cy="13047"/>
                        </a:xfrm>
                      </wpg:grpSpPr>
                      <wps:wsp>
                        <wps:cNvPr id="193882934" name="Straight Arrow Connector 1"/>
                        <wps:cNvCnPr>
                          <a:cxnSpLocks noChangeShapeType="1"/>
                        </wps:cNvCnPr>
                        <wps:spPr bwMode="auto">
                          <a:xfrm>
                            <a:off x="6657" y="2453"/>
                            <a:ext cx="0" cy="302"/>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24575957" name="Text Box 2"/>
                        <wps:cNvSpPr txBox="1">
                          <a:spLocks noChangeArrowheads="1"/>
                        </wps:cNvSpPr>
                        <wps:spPr bwMode="auto">
                          <a:xfrm>
                            <a:off x="8936" y="3540"/>
                            <a:ext cx="1670" cy="377"/>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DF80612" w14:textId="77777777" w:rsidR="00860274" w:rsidRPr="00994629" w:rsidRDefault="00860274" w:rsidP="00860274">
                              <w:pPr>
                                <w:rPr>
                                  <w:b/>
                                  <w:bCs/>
                                  <w:sz w:val="16"/>
                                  <w:szCs w:val="16"/>
                                </w:rPr>
                              </w:pPr>
                              <w:r w:rsidRPr="00994629">
                                <w:rPr>
                                  <w:b/>
                                  <w:bCs/>
                                  <w:sz w:val="16"/>
                                  <w:szCs w:val="16"/>
                                </w:rPr>
                                <w:t>Go to Flowchart</w:t>
                              </w:r>
                              <w:r>
                                <w:rPr>
                                  <w:b/>
                                  <w:bCs/>
                                  <w:sz w:val="16"/>
                                  <w:szCs w:val="16"/>
                                </w:rPr>
                                <w:t xml:space="preserve"> 2</w:t>
                              </w:r>
                            </w:p>
                          </w:txbxContent>
                        </wps:txbx>
                        <wps:bodyPr rot="0" vert="horz" wrap="square" lIns="91440" tIns="45720" rIns="91440" bIns="45720" anchor="t" anchorCtr="0" upright="1">
                          <a:noAutofit/>
                        </wps:bodyPr>
                      </wps:wsp>
                      <wps:wsp>
                        <wps:cNvPr id="123188224" name="Text Box 2"/>
                        <wps:cNvSpPr txBox="1">
                          <a:spLocks noChangeArrowheads="1"/>
                        </wps:cNvSpPr>
                        <wps:spPr bwMode="auto">
                          <a:xfrm>
                            <a:off x="8491" y="2907"/>
                            <a:ext cx="662" cy="31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2F0DE098" w14:textId="77777777" w:rsidR="00860274" w:rsidRPr="00994629" w:rsidRDefault="00860274" w:rsidP="00860274">
                              <w:pPr>
                                <w:rPr>
                                  <w:b/>
                                  <w:bCs/>
                                  <w:sz w:val="16"/>
                                  <w:szCs w:val="16"/>
                                </w:rPr>
                              </w:pPr>
                              <w:r w:rsidRPr="00994629">
                                <w:rPr>
                                  <w:b/>
                                  <w:bCs/>
                                  <w:sz w:val="16"/>
                                  <w:szCs w:val="16"/>
                                </w:rPr>
                                <w:t>YES</w:t>
                              </w:r>
                            </w:p>
                          </w:txbxContent>
                        </wps:txbx>
                        <wps:bodyPr rot="0" vert="horz" wrap="square" lIns="91440" tIns="45720" rIns="91440" bIns="45720" anchor="t" anchorCtr="0" upright="1">
                          <a:noAutofit/>
                        </wps:bodyPr>
                      </wps:wsp>
                      <wps:wsp>
                        <wps:cNvPr id="1152889637" name="Straight Arrow Connector 1"/>
                        <wps:cNvCnPr>
                          <a:cxnSpLocks noChangeShapeType="1"/>
                        </wps:cNvCnPr>
                        <wps:spPr bwMode="auto">
                          <a:xfrm>
                            <a:off x="6661" y="3794"/>
                            <a:ext cx="0" cy="389"/>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89103974" name="Text Box 2"/>
                        <wps:cNvSpPr txBox="1">
                          <a:spLocks noChangeArrowheads="1"/>
                        </wps:cNvSpPr>
                        <wps:spPr bwMode="auto">
                          <a:xfrm>
                            <a:off x="6758" y="3810"/>
                            <a:ext cx="566"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26DEB07" w14:textId="77777777" w:rsidR="00860274" w:rsidRPr="00994629" w:rsidRDefault="00860274" w:rsidP="00860274">
                              <w:pPr>
                                <w:rPr>
                                  <w:b/>
                                  <w:bCs/>
                                  <w:sz w:val="16"/>
                                  <w:szCs w:val="16"/>
                                </w:rPr>
                              </w:pPr>
                              <w:r>
                                <w:rPr>
                                  <w:b/>
                                  <w:bCs/>
                                  <w:sz w:val="16"/>
                                  <w:szCs w:val="16"/>
                                </w:rPr>
                                <w:t>NO</w:t>
                              </w:r>
                            </w:p>
                          </w:txbxContent>
                        </wps:txbx>
                        <wps:bodyPr rot="0" vert="horz" wrap="square" lIns="91440" tIns="45720" rIns="91440" bIns="45720" anchor="t" anchorCtr="0" upright="1">
                          <a:noAutofit/>
                        </wps:bodyPr>
                      </wps:wsp>
                      <wps:wsp>
                        <wps:cNvPr id="1814910273" name="Straight Connector 1"/>
                        <wps:cNvCnPr>
                          <a:cxnSpLocks noChangeShapeType="1"/>
                        </wps:cNvCnPr>
                        <wps:spPr bwMode="auto">
                          <a:xfrm flipV="1">
                            <a:off x="10090" y="6614"/>
                            <a:ext cx="621"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2104390489" name="Straight Arrow Connector 1"/>
                        <wps:cNvCnPr>
                          <a:cxnSpLocks noChangeShapeType="1"/>
                        </wps:cNvCnPr>
                        <wps:spPr bwMode="auto">
                          <a:xfrm>
                            <a:off x="3480" y="5263"/>
                            <a:ext cx="0" cy="259"/>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720239872" name="Rectangle 1"/>
                        <wps:cNvSpPr>
                          <a:spLocks noChangeArrowheads="1"/>
                        </wps:cNvSpPr>
                        <wps:spPr bwMode="auto">
                          <a:xfrm>
                            <a:off x="4858" y="1440"/>
                            <a:ext cx="3629" cy="1085"/>
                          </a:xfrm>
                          <a:prstGeom prst="rect">
                            <a:avLst/>
                          </a:prstGeom>
                          <a:solidFill>
                            <a:srgbClr val="FFFFFF"/>
                          </a:solidFill>
                          <a:ln w="12700">
                            <a:solidFill>
                              <a:srgbClr val="000000"/>
                            </a:solidFill>
                            <a:miter lim="800000"/>
                            <a:headEnd/>
                            <a:tailEnd/>
                          </a:ln>
                        </wps:spPr>
                        <wps:txbx>
                          <w:txbxContent>
                            <w:p w14:paraId="0DDE5425" w14:textId="77777777" w:rsidR="00860274" w:rsidRPr="00994629" w:rsidRDefault="00860274" w:rsidP="00860274">
                              <w:pPr>
                                <w:jc w:val="center"/>
                                <w:rPr>
                                  <w:b/>
                                  <w:bCs/>
                                  <w:sz w:val="16"/>
                                  <w:szCs w:val="16"/>
                                </w:rPr>
                              </w:pPr>
                              <w:r w:rsidRPr="00994629">
                                <w:rPr>
                                  <w:b/>
                                  <w:bCs/>
                                  <w:sz w:val="16"/>
                                  <w:szCs w:val="16"/>
                                </w:rPr>
                                <w:t>10 CFR 50.65 (a)(4)</w:t>
                              </w:r>
                            </w:p>
                            <w:p w14:paraId="254ED8CC" w14:textId="6D0CA5EE" w:rsidR="00860274" w:rsidRPr="00994629" w:rsidRDefault="00291D93" w:rsidP="00860274">
                              <w:pPr>
                                <w:jc w:val="center"/>
                                <w:rPr>
                                  <w:b/>
                                  <w:bCs/>
                                  <w:sz w:val="16"/>
                                  <w:szCs w:val="16"/>
                                </w:rPr>
                              </w:pPr>
                              <w:ins w:id="25" w:author="Author">
                                <w:r>
                                  <w:rPr>
                                    <w:b/>
                                    <w:bCs/>
                                    <w:sz w:val="16"/>
                                    <w:szCs w:val="16"/>
                                  </w:rPr>
                                  <w:t>10 CFR 50.69</w:t>
                                </w:r>
                              </w:ins>
                            </w:p>
                            <w:p w14:paraId="5CDFDD47" w14:textId="1CB185AA" w:rsidR="00860274" w:rsidRDefault="00291D93" w:rsidP="00860274">
                              <w:pPr>
                                <w:jc w:val="center"/>
                                <w:rPr>
                                  <w:b/>
                                  <w:bCs/>
                                  <w:sz w:val="16"/>
                                  <w:szCs w:val="16"/>
                                </w:rPr>
                              </w:pPr>
                              <w:ins w:id="26" w:author="Author">
                                <w:r>
                                  <w:rPr>
                                    <w:b/>
                                    <w:bCs/>
                                    <w:sz w:val="16"/>
                                    <w:szCs w:val="16"/>
                                  </w:rPr>
                                  <w:t>NFPA 805</w:t>
                                </w:r>
                              </w:ins>
                            </w:p>
                            <w:p w14:paraId="1338DE76" w14:textId="661D33F1" w:rsidR="00860274" w:rsidRPr="00994629" w:rsidRDefault="000944E4" w:rsidP="00860274">
                              <w:pPr>
                                <w:jc w:val="center"/>
                                <w:rPr>
                                  <w:b/>
                                  <w:bCs/>
                                  <w:sz w:val="16"/>
                                  <w:szCs w:val="16"/>
                                </w:rPr>
                              </w:pPr>
                              <w:ins w:id="27" w:author="Author">
                                <w:r>
                                  <w:rPr>
                                    <w:b/>
                                    <w:bCs/>
                                    <w:sz w:val="16"/>
                                    <w:szCs w:val="16"/>
                                  </w:rPr>
                                  <w:t>RICT / SFCP</w:t>
                                </w:r>
                              </w:ins>
                            </w:p>
                            <w:p w14:paraId="07BB1D67" w14:textId="77777777" w:rsidR="00860274" w:rsidRPr="00994629" w:rsidRDefault="00860274" w:rsidP="00860274">
                              <w:pPr>
                                <w:jc w:val="center"/>
                                <w:rPr>
                                  <w:b/>
                                  <w:bCs/>
                                  <w:sz w:val="16"/>
                                  <w:szCs w:val="16"/>
                                </w:rPr>
                              </w:pPr>
                              <w:r w:rsidRPr="00994629">
                                <w:rPr>
                                  <w:b/>
                                  <w:bCs/>
                                  <w:sz w:val="16"/>
                                  <w:szCs w:val="16"/>
                                </w:rPr>
                                <w:t>Performance Issue</w:t>
                              </w:r>
                            </w:p>
                          </w:txbxContent>
                        </wps:txbx>
                        <wps:bodyPr rot="0" vert="horz" wrap="square" lIns="91440" tIns="45720" rIns="91440" bIns="45720" anchor="ctr" anchorCtr="0" upright="1">
                          <a:noAutofit/>
                        </wps:bodyPr>
                      </wps:wsp>
                      <wps:wsp>
                        <wps:cNvPr id="735704863" name="Text Box 2"/>
                        <wps:cNvSpPr txBox="1">
                          <a:spLocks noChangeArrowheads="1"/>
                        </wps:cNvSpPr>
                        <wps:spPr bwMode="auto">
                          <a:xfrm>
                            <a:off x="1450" y="1440"/>
                            <a:ext cx="3334" cy="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63A54D" w14:textId="77777777" w:rsidR="00860274" w:rsidRPr="0002426C" w:rsidRDefault="00860274" w:rsidP="00860274">
                              <w:pPr>
                                <w:jc w:val="center"/>
                                <w:rPr>
                                  <w:b/>
                                  <w:bCs/>
                                </w:rPr>
                              </w:pPr>
                              <w:r w:rsidRPr="0002426C">
                                <w:rPr>
                                  <w:b/>
                                  <w:bCs/>
                                </w:rPr>
                                <w:t>Flow</w:t>
                              </w:r>
                              <w:r>
                                <w:rPr>
                                  <w:b/>
                                  <w:bCs/>
                                </w:rPr>
                                <w:t xml:space="preserve">chart </w:t>
                              </w:r>
                              <w:r w:rsidRPr="0002426C">
                                <w:rPr>
                                  <w:b/>
                                  <w:bCs/>
                                </w:rPr>
                                <w:t>1</w:t>
                              </w:r>
                            </w:p>
                            <w:p w14:paraId="79C94D3E" w14:textId="77777777" w:rsidR="00860274" w:rsidRPr="0002426C" w:rsidRDefault="00860274" w:rsidP="00860274">
                              <w:pPr>
                                <w:jc w:val="center"/>
                                <w:rPr>
                                  <w:b/>
                                  <w:bCs/>
                                </w:rPr>
                              </w:pPr>
                              <w:r w:rsidRPr="0002426C">
                                <w:rPr>
                                  <w:b/>
                                  <w:bCs/>
                                </w:rPr>
                                <w:t>Assessment of Risk Deficit</w:t>
                              </w:r>
                            </w:p>
                          </w:txbxContent>
                        </wps:txbx>
                        <wps:bodyPr rot="0" vert="horz" wrap="square" lIns="91440" tIns="45720" rIns="91440" bIns="45720" anchor="t" anchorCtr="0" upright="1">
                          <a:spAutoFit/>
                        </wps:bodyPr>
                      </wps:wsp>
                      <wps:wsp>
                        <wps:cNvPr id="1839129419" name="Diamond 1"/>
                        <wps:cNvSpPr>
                          <a:spLocks noChangeArrowheads="1"/>
                        </wps:cNvSpPr>
                        <wps:spPr bwMode="auto">
                          <a:xfrm>
                            <a:off x="4908" y="2747"/>
                            <a:ext cx="3516" cy="1045"/>
                          </a:xfrm>
                          <a:prstGeom prst="diamond">
                            <a:avLst/>
                          </a:prstGeom>
                          <a:solidFill>
                            <a:srgbClr val="FFFFFF"/>
                          </a:solidFill>
                          <a:ln w="12700">
                            <a:solidFill>
                              <a:srgbClr val="000000"/>
                            </a:solidFill>
                            <a:miter lim="800000"/>
                            <a:headEnd/>
                            <a:tailEnd/>
                          </a:ln>
                        </wps:spPr>
                        <wps:txbx>
                          <w:txbxContent>
                            <w:p w14:paraId="3AA52E4C" w14:textId="77777777" w:rsidR="00860274" w:rsidRPr="00994629" w:rsidRDefault="00860274" w:rsidP="00860274">
                              <w:pPr>
                                <w:jc w:val="center"/>
                                <w:rPr>
                                  <w:b/>
                                  <w:bCs/>
                                  <w:sz w:val="16"/>
                                  <w:szCs w:val="16"/>
                                </w:rPr>
                              </w:pPr>
                              <w:r w:rsidRPr="00994629">
                                <w:rPr>
                                  <w:b/>
                                  <w:bCs/>
                                  <w:sz w:val="16"/>
                                  <w:szCs w:val="16"/>
                                </w:rPr>
                                <w:t xml:space="preserve">Is finding </w:t>
                              </w:r>
                              <w:r>
                                <w:rPr>
                                  <w:b/>
                                  <w:bCs/>
                                  <w:sz w:val="16"/>
                                  <w:szCs w:val="16"/>
                                </w:rPr>
                                <w:t>r</w:t>
                              </w:r>
                              <w:r w:rsidRPr="00994629">
                                <w:rPr>
                                  <w:b/>
                                  <w:bCs/>
                                  <w:sz w:val="16"/>
                                  <w:szCs w:val="16"/>
                                </w:rPr>
                                <w:t>elated to RMAs Only?</w:t>
                              </w:r>
                            </w:p>
                          </w:txbxContent>
                        </wps:txbx>
                        <wps:bodyPr rot="0" vert="horz" wrap="square" lIns="91440" tIns="45720" rIns="91440" bIns="45720" anchor="ctr" anchorCtr="0" upright="1">
                          <a:noAutofit/>
                        </wps:bodyPr>
                      </wps:wsp>
                      <wps:wsp>
                        <wps:cNvPr id="240493121" name="Rectangle 1"/>
                        <wps:cNvSpPr>
                          <a:spLocks noChangeArrowheads="1"/>
                        </wps:cNvSpPr>
                        <wps:spPr bwMode="auto">
                          <a:xfrm>
                            <a:off x="5837" y="4205"/>
                            <a:ext cx="1632" cy="542"/>
                          </a:xfrm>
                          <a:prstGeom prst="rect">
                            <a:avLst/>
                          </a:prstGeom>
                          <a:solidFill>
                            <a:srgbClr val="FFFFFF"/>
                          </a:solidFill>
                          <a:ln w="12700">
                            <a:solidFill>
                              <a:srgbClr val="000000"/>
                            </a:solidFill>
                            <a:miter lim="800000"/>
                            <a:headEnd/>
                            <a:tailEnd/>
                          </a:ln>
                        </wps:spPr>
                        <wps:txbx>
                          <w:txbxContent>
                            <w:p w14:paraId="6DEDED4D" w14:textId="77777777" w:rsidR="00860274" w:rsidRPr="00994629" w:rsidRDefault="00860274" w:rsidP="00860274">
                              <w:pPr>
                                <w:jc w:val="center"/>
                                <w:rPr>
                                  <w:b/>
                                  <w:bCs/>
                                  <w:sz w:val="16"/>
                                  <w:szCs w:val="16"/>
                                </w:rPr>
                              </w:pPr>
                              <w:r>
                                <w:rPr>
                                  <w:b/>
                                  <w:bCs/>
                                  <w:sz w:val="16"/>
                                  <w:szCs w:val="16"/>
                                </w:rPr>
                                <w:t>Determine actual risk (Step 4.1)</w:t>
                              </w:r>
                            </w:p>
                          </w:txbxContent>
                        </wps:txbx>
                        <wps:bodyPr rot="0" vert="horz" wrap="square" lIns="91440" tIns="45720" rIns="91440" bIns="45720" anchor="ctr" anchorCtr="0" upright="1">
                          <a:noAutofit/>
                        </wps:bodyPr>
                      </wps:wsp>
                      <wps:wsp>
                        <wps:cNvPr id="2032344570" name="Diamond 1"/>
                        <wps:cNvSpPr>
                          <a:spLocks noChangeArrowheads="1"/>
                        </wps:cNvSpPr>
                        <wps:spPr bwMode="auto">
                          <a:xfrm>
                            <a:off x="1882" y="5531"/>
                            <a:ext cx="3196" cy="1487"/>
                          </a:xfrm>
                          <a:prstGeom prst="diamond">
                            <a:avLst/>
                          </a:prstGeom>
                          <a:solidFill>
                            <a:srgbClr val="FFFFFF"/>
                          </a:solidFill>
                          <a:ln w="12700">
                            <a:solidFill>
                              <a:srgbClr val="000000"/>
                            </a:solidFill>
                            <a:miter lim="800000"/>
                            <a:headEnd/>
                            <a:tailEnd/>
                          </a:ln>
                        </wps:spPr>
                        <wps:txbx>
                          <w:txbxContent>
                            <w:p w14:paraId="5BB59F0D" w14:textId="77777777" w:rsidR="00860274" w:rsidRDefault="00860274" w:rsidP="00860274">
                              <w:pPr>
                                <w:ind w:left="-90"/>
                                <w:jc w:val="center"/>
                                <w:rPr>
                                  <w:b/>
                                  <w:bCs/>
                                  <w:sz w:val="16"/>
                                  <w:szCs w:val="16"/>
                                </w:rPr>
                              </w:pPr>
                              <w:r w:rsidRPr="00994629">
                                <w:rPr>
                                  <w:b/>
                                  <w:bCs/>
                                  <w:sz w:val="16"/>
                                  <w:szCs w:val="16"/>
                                </w:rPr>
                                <w:t xml:space="preserve">Is </w:t>
                              </w:r>
                              <w:r>
                                <w:rPr>
                                  <w:b/>
                                  <w:bCs/>
                                  <w:sz w:val="16"/>
                                  <w:szCs w:val="16"/>
                                </w:rPr>
                                <w:t>Risk Deficit</w:t>
                              </w:r>
                            </w:p>
                            <w:p w14:paraId="61A3AE21" w14:textId="77777777" w:rsidR="00860274" w:rsidRDefault="00860274" w:rsidP="00860274">
                              <w:pPr>
                                <w:ind w:left="-90"/>
                                <w:jc w:val="center"/>
                                <w:rPr>
                                  <w:b/>
                                  <w:bCs/>
                                  <w:sz w:val="16"/>
                                  <w:szCs w:val="16"/>
                                </w:rPr>
                              </w:pPr>
                              <w:r>
                                <w:rPr>
                                  <w:b/>
                                  <w:bCs/>
                                  <w:sz w:val="16"/>
                                  <w:szCs w:val="16"/>
                                </w:rPr>
                                <w:t>&gt; 1 E-6 (ICDPD)</w:t>
                              </w:r>
                              <w:r w:rsidRPr="00994629">
                                <w:rPr>
                                  <w:b/>
                                  <w:bCs/>
                                  <w:sz w:val="16"/>
                                  <w:szCs w:val="16"/>
                                </w:rPr>
                                <w:t xml:space="preserve"> </w:t>
                              </w:r>
                              <w:r>
                                <w:rPr>
                                  <w:b/>
                                  <w:bCs/>
                                  <w:sz w:val="16"/>
                                  <w:szCs w:val="16"/>
                                </w:rPr>
                                <w:t>or</w:t>
                              </w:r>
                            </w:p>
                            <w:p w14:paraId="5F5C2438" w14:textId="77777777" w:rsidR="00860274" w:rsidRPr="00994629" w:rsidRDefault="00860274" w:rsidP="00860274">
                              <w:pPr>
                                <w:ind w:left="-90"/>
                                <w:jc w:val="center"/>
                                <w:rPr>
                                  <w:b/>
                                  <w:bCs/>
                                  <w:sz w:val="16"/>
                                  <w:szCs w:val="16"/>
                                </w:rPr>
                              </w:pPr>
                              <w:r>
                                <w:rPr>
                                  <w:b/>
                                  <w:bCs/>
                                  <w:sz w:val="16"/>
                                  <w:szCs w:val="16"/>
                                </w:rPr>
                                <w:t>&gt; 1 E-7 (ILERPD)</w:t>
                              </w:r>
                              <w:r w:rsidRPr="00994629">
                                <w:rPr>
                                  <w:b/>
                                  <w:bCs/>
                                  <w:sz w:val="16"/>
                                  <w:szCs w:val="16"/>
                                </w:rPr>
                                <w:t>?</w:t>
                              </w:r>
                            </w:p>
                          </w:txbxContent>
                        </wps:txbx>
                        <wps:bodyPr rot="0" vert="horz" wrap="square" lIns="91440" tIns="45720" rIns="91440" bIns="45720" anchor="ctr" anchorCtr="0" upright="1">
                          <a:noAutofit/>
                        </wps:bodyPr>
                      </wps:wsp>
                      <wps:wsp>
                        <wps:cNvPr id="1140440738" name="Diamond 1"/>
                        <wps:cNvSpPr>
                          <a:spLocks noChangeArrowheads="1"/>
                        </wps:cNvSpPr>
                        <wps:spPr bwMode="auto">
                          <a:xfrm>
                            <a:off x="4417" y="11582"/>
                            <a:ext cx="2303" cy="1036"/>
                          </a:xfrm>
                          <a:prstGeom prst="diamond">
                            <a:avLst/>
                          </a:prstGeom>
                          <a:solidFill>
                            <a:srgbClr val="FFFFFF"/>
                          </a:solidFill>
                          <a:ln w="12700">
                            <a:solidFill>
                              <a:srgbClr val="000000"/>
                            </a:solidFill>
                            <a:miter lim="800000"/>
                            <a:headEnd/>
                            <a:tailEnd/>
                          </a:ln>
                        </wps:spPr>
                        <wps:txbx>
                          <w:txbxContent>
                            <w:p w14:paraId="6CE65853" w14:textId="77777777" w:rsidR="00860274" w:rsidRDefault="00860274" w:rsidP="00860274">
                              <w:pPr>
                                <w:ind w:left="-90"/>
                                <w:jc w:val="center"/>
                                <w:rPr>
                                  <w:b/>
                                  <w:bCs/>
                                  <w:sz w:val="16"/>
                                  <w:szCs w:val="16"/>
                                </w:rPr>
                              </w:pPr>
                              <w:r>
                                <w:rPr>
                                  <w:b/>
                                  <w:bCs/>
                                  <w:sz w:val="16"/>
                                  <w:szCs w:val="16"/>
                                </w:rPr>
                                <w:t>1 or 2 RMAs</w:t>
                              </w:r>
                            </w:p>
                            <w:p w14:paraId="5BD75C24" w14:textId="77777777" w:rsidR="00860274" w:rsidRPr="00994629" w:rsidRDefault="00860274" w:rsidP="00860274">
                              <w:pPr>
                                <w:ind w:left="-90"/>
                                <w:jc w:val="center"/>
                                <w:rPr>
                                  <w:b/>
                                  <w:bCs/>
                                  <w:sz w:val="16"/>
                                  <w:szCs w:val="16"/>
                                </w:rPr>
                              </w:pPr>
                              <w:r>
                                <w:rPr>
                                  <w:b/>
                                  <w:bCs/>
                                  <w:sz w:val="16"/>
                                  <w:szCs w:val="16"/>
                                </w:rPr>
                                <w:t>taken?</w:t>
                              </w:r>
                            </w:p>
                          </w:txbxContent>
                        </wps:txbx>
                        <wps:bodyPr rot="0" vert="horz" wrap="square" lIns="91440" tIns="45720" rIns="91440" bIns="45720" anchor="ctr" anchorCtr="0" upright="1">
                          <a:noAutofit/>
                        </wps:bodyPr>
                      </wps:wsp>
                      <wps:wsp>
                        <wps:cNvPr id="1060827442" name="Diamond 1"/>
                        <wps:cNvSpPr>
                          <a:spLocks noChangeArrowheads="1"/>
                        </wps:cNvSpPr>
                        <wps:spPr bwMode="auto">
                          <a:xfrm>
                            <a:off x="1861" y="7731"/>
                            <a:ext cx="3196" cy="1487"/>
                          </a:xfrm>
                          <a:prstGeom prst="diamond">
                            <a:avLst/>
                          </a:prstGeom>
                          <a:solidFill>
                            <a:srgbClr val="FFFFFF"/>
                          </a:solidFill>
                          <a:ln w="12700">
                            <a:solidFill>
                              <a:srgbClr val="000000"/>
                            </a:solidFill>
                            <a:miter lim="800000"/>
                            <a:headEnd/>
                            <a:tailEnd/>
                          </a:ln>
                        </wps:spPr>
                        <wps:txbx>
                          <w:txbxContent>
                            <w:p w14:paraId="6FF6B1CF" w14:textId="77777777" w:rsidR="00860274" w:rsidRDefault="00860274" w:rsidP="00860274">
                              <w:pPr>
                                <w:ind w:left="-90"/>
                                <w:jc w:val="center"/>
                                <w:rPr>
                                  <w:b/>
                                  <w:bCs/>
                                  <w:sz w:val="16"/>
                                  <w:szCs w:val="16"/>
                                </w:rPr>
                              </w:pPr>
                              <w:r w:rsidRPr="00994629">
                                <w:rPr>
                                  <w:b/>
                                  <w:bCs/>
                                  <w:sz w:val="16"/>
                                  <w:szCs w:val="16"/>
                                </w:rPr>
                                <w:t xml:space="preserve">Is </w:t>
                              </w:r>
                              <w:r>
                                <w:rPr>
                                  <w:b/>
                                  <w:bCs/>
                                  <w:sz w:val="16"/>
                                  <w:szCs w:val="16"/>
                                </w:rPr>
                                <w:t>Risk Deficit</w:t>
                              </w:r>
                            </w:p>
                            <w:p w14:paraId="66103F25" w14:textId="77777777" w:rsidR="00860274" w:rsidRDefault="00860274" w:rsidP="00860274">
                              <w:pPr>
                                <w:ind w:left="-90"/>
                                <w:jc w:val="center"/>
                                <w:rPr>
                                  <w:b/>
                                  <w:bCs/>
                                  <w:sz w:val="16"/>
                                  <w:szCs w:val="16"/>
                                </w:rPr>
                              </w:pPr>
                              <w:r>
                                <w:rPr>
                                  <w:b/>
                                  <w:bCs/>
                                  <w:sz w:val="16"/>
                                  <w:szCs w:val="16"/>
                                </w:rPr>
                                <w:t>&gt; 1 E-5 (ICDPD)</w:t>
                              </w:r>
                              <w:r w:rsidRPr="00994629">
                                <w:rPr>
                                  <w:b/>
                                  <w:bCs/>
                                  <w:sz w:val="16"/>
                                  <w:szCs w:val="16"/>
                                </w:rPr>
                                <w:t xml:space="preserve"> </w:t>
                              </w:r>
                              <w:r>
                                <w:rPr>
                                  <w:b/>
                                  <w:bCs/>
                                  <w:sz w:val="16"/>
                                  <w:szCs w:val="16"/>
                                </w:rPr>
                                <w:t>or</w:t>
                              </w:r>
                            </w:p>
                            <w:p w14:paraId="18534C7B" w14:textId="77777777" w:rsidR="00860274" w:rsidRPr="00994629" w:rsidRDefault="00860274" w:rsidP="00860274">
                              <w:pPr>
                                <w:ind w:left="-90"/>
                                <w:jc w:val="center"/>
                                <w:rPr>
                                  <w:b/>
                                  <w:bCs/>
                                  <w:sz w:val="16"/>
                                  <w:szCs w:val="16"/>
                                </w:rPr>
                              </w:pPr>
                              <w:r>
                                <w:rPr>
                                  <w:b/>
                                  <w:bCs/>
                                  <w:sz w:val="16"/>
                                  <w:szCs w:val="16"/>
                                </w:rPr>
                                <w:t>&gt; 1 E-6 (ILERPD)</w:t>
                              </w:r>
                              <w:r w:rsidRPr="00994629">
                                <w:rPr>
                                  <w:b/>
                                  <w:bCs/>
                                  <w:sz w:val="16"/>
                                  <w:szCs w:val="16"/>
                                </w:rPr>
                                <w:t>?</w:t>
                              </w:r>
                            </w:p>
                          </w:txbxContent>
                        </wps:txbx>
                        <wps:bodyPr rot="0" vert="horz" wrap="square" lIns="91440" tIns="45720" rIns="91440" bIns="45720" anchor="ctr" anchorCtr="0" upright="1">
                          <a:noAutofit/>
                        </wps:bodyPr>
                      </wps:wsp>
                      <wps:wsp>
                        <wps:cNvPr id="21034784" name="Diamond 1"/>
                        <wps:cNvSpPr>
                          <a:spLocks noChangeArrowheads="1"/>
                        </wps:cNvSpPr>
                        <wps:spPr bwMode="auto">
                          <a:xfrm>
                            <a:off x="1873" y="9527"/>
                            <a:ext cx="3196" cy="1487"/>
                          </a:xfrm>
                          <a:prstGeom prst="diamond">
                            <a:avLst/>
                          </a:prstGeom>
                          <a:solidFill>
                            <a:srgbClr val="FFFFFF"/>
                          </a:solidFill>
                          <a:ln w="12700">
                            <a:solidFill>
                              <a:srgbClr val="000000"/>
                            </a:solidFill>
                            <a:miter lim="800000"/>
                            <a:headEnd/>
                            <a:tailEnd/>
                          </a:ln>
                        </wps:spPr>
                        <wps:txbx>
                          <w:txbxContent>
                            <w:p w14:paraId="4EA9BC96" w14:textId="77777777" w:rsidR="00860274" w:rsidRDefault="00860274" w:rsidP="00860274">
                              <w:pPr>
                                <w:ind w:left="-90"/>
                                <w:jc w:val="center"/>
                                <w:rPr>
                                  <w:b/>
                                  <w:bCs/>
                                  <w:sz w:val="16"/>
                                  <w:szCs w:val="16"/>
                                </w:rPr>
                              </w:pPr>
                              <w:r w:rsidRPr="00994629">
                                <w:rPr>
                                  <w:b/>
                                  <w:bCs/>
                                  <w:sz w:val="16"/>
                                  <w:szCs w:val="16"/>
                                </w:rPr>
                                <w:t xml:space="preserve">Is </w:t>
                              </w:r>
                              <w:r>
                                <w:rPr>
                                  <w:b/>
                                  <w:bCs/>
                                  <w:sz w:val="16"/>
                                  <w:szCs w:val="16"/>
                                </w:rPr>
                                <w:t>Risk Deficit</w:t>
                              </w:r>
                            </w:p>
                            <w:p w14:paraId="60B49F48" w14:textId="77777777" w:rsidR="00860274" w:rsidRDefault="00860274" w:rsidP="00860274">
                              <w:pPr>
                                <w:ind w:left="-90"/>
                                <w:jc w:val="center"/>
                                <w:rPr>
                                  <w:b/>
                                  <w:bCs/>
                                  <w:sz w:val="16"/>
                                  <w:szCs w:val="16"/>
                                </w:rPr>
                              </w:pPr>
                              <w:r>
                                <w:rPr>
                                  <w:b/>
                                  <w:bCs/>
                                  <w:sz w:val="16"/>
                                  <w:szCs w:val="16"/>
                                </w:rPr>
                                <w:t>&gt; 1 E-4 (ICDPD)</w:t>
                              </w:r>
                              <w:r w:rsidRPr="00994629">
                                <w:rPr>
                                  <w:b/>
                                  <w:bCs/>
                                  <w:sz w:val="16"/>
                                  <w:szCs w:val="16"/>
                                </w:rPr>
                                <w:t xml:space="preserve"> </w:t>
                              </w:r>
                              <w:r>
                                <w:rPr>
                                  <w:b/>
                                  <w:bCs/>
                                  <w:sz w:val="16"/>
                                  <w:szCs w:val="16"/>
                                </w:rPr>
                                <w:t>or</w:t>
                              </w:r>
                            </w:p>
                            <w:p w14:paraId="0C4F705D" w14:textId="77777777" w:rsidR="00860274" w:rsidRPr="00994629" w:rsidRDefault="00860274" w:rsidP="00860274">
                              <w:pPr>
                                <w:ind w:left="-90"/>
                                <w:jc w:val="center"/>
                                <w:rPr>
                                  <w:b/>
                                  <w:bCs/>
                                  <w:sz w:val="16"/>
                                  <w:szCs w:val="16"/>
                                </w:rPr>
                              </w:pPr>
                              <w:r>
                                <w:rPr>
                                  <w:b/>
                                  <w:bCs/>
                                  <w:sz w:val="16"/>
                                  <w:szCs w:val="16"/>
                                </w:rPr>
                                <w:t>&gt; 1 E-5 (ILERPD)</w:t>
                              </w:r>
                              <w:r w:rsidRPr="00994629">
                                <w:rPr>
                                  <w:b/>
                                  <w:bCs/>
                                  <w:sz w:val="16"/>
                                  <w:szCs w:val="16"/>
                                </w:rPr>
                                <w:t>?</w:t>
                              </w:r>
                            </w:p>
                          </w:txbxContent>
                        </wps:txbx>
                        <wps:bodyPr rot="0" vert="horz" wrap="square" lIns="91440" tIns="45720" rIns="91440" bIns="45720" anchor="ctr" anchorCtr="0" upright="1">
                          <a:noAutofit/>
                        </wps:bodyPr>
                      </wps:wsp>
                      <wps:wsp>
                        <wps:cNvPr id="1002424836" name="Diamond 1"/>
                        <wps:cNvSpPr>
                          <a:spLocks noChangeArrowheads="1"/>
                        </wps:cNvSpPr>
                        <wps:spPr bwMode="auto">
                          <a:xfrm>
                            <a:off x="4867" y="10439"/>
                            <a:ext cx="2572" cy="1036"/>
                          </a:xfrm>
                          <a:prstGeom prst="diamond">
                            <a:avLst/>
                          </a:prstGeom>
                          <a:solidFill>
                            <a:srgbClr val="FFFFFF"/>
                          </a:solidFill>
                          <a:ln w="12700">
                            <a:solidFill>
                              <a:srgbClr val="000000"/>
                            </a:solidFill>
                            <a:miter lim="800000"/>
                            <a:headEnd/>
                            <a:tailEnd/>
                          </a:ln>
                        </wps:spPr>
                        <wps:txbx>
                          <w:txbxContent>
                            <w:p w14:paraId="5E966624" w14:textId="77777777" w:rsidR="00860274" w:rsidRPr="00994629" w:rsidRDefault="00860274" w:rsidP="00860274">
                              <w:pPr>
                                <w:ind w:left="-86"/>
                                <w:jc w:val="center"/>
                                <w:rPr>
                                  <w:b/>
                                  <w:bCs/>
                                  <w:sz w:val="16"/>
                                  <w:szCs w:val="16"/>
                                </w:rPr>
                              </w:pPr>
                              <w:r>
                                <w:rPr>
                                  <w:b/>
                                  <w:bCs/>
                                  <w:sz w:val="16"/>
                                  <w:szCs w:val="16"/>
                                </w:rPr>
                                <w:t>3 or more RMAs taken?</w:t>
                              </w:r>
                            </w:p>
                          </w:txbxContent>
                        </wps:txbx>
                        <wps:bodyPr rot="0" vert="horz" wrap="square" lIns="91440" tIns="45720" rIns="91440" bIns="45720" anchor="ctr" anchorCtr="0" upright="1">
                          <a:noAutofit/>
                        </wps:bodyPr>
                      </wps:wsp>
                      <wps:wsp>
                        <wps:cNvPr id="1014217948" name="Diamond 1"/>
                        <wps:cNvSpPr>
                          <a:spLocks noChangeArrowheads="1"/>
                        </wps:cNvSpPr>
                        <wps:spPr bwMode="auto">
                          <a:xfrm>
                            <a:off x="7787" y="10469"/>
                            <a:ext cx="2303" cy="1036"/>
                          </a:xfrm>
                          <a:prstGeom prst="diamond">
                            <a:avLst/>
                          </a:prstGeom>
                          <a:solidFill>
                            <a:srgbClr val="FFFFFF"/>
                          </a:solidFill>
                          <a:ln w="12700">
                            <a:solidFill>
                              <a:srgbClr val="000000"/>
                            </a:solidFill>
                            <a:miter lim="800000"/>
                            <a:headEnd/>
                            <a:tailEnd/>
                          </a:ln>
                        </wps:spPr>
                        <wps:txbx>
                          <w:txbxContent>
                            <w:p w14:paraId="4AD9626C" w14:textId="77777777" w:rsidR="00860274" w:rsidRDefault="00860274" w:rsidP="00860274">
                              <w:pPr>
                                <w:ind w:left="-90"/>
                                <w:jc w:val="center"/>
                                <w:rPr>
                                  <w:b/>
                                  <w:bCs/>
                                  <w:sz w:val="16"/>
                                  <w:szCs w:val="16"/>
                                </w:rPr>
                              </w:pPr>
                              <w:r>
                                <w:rPr>
                                  <w:b/>
                                  <w:bCs/>
                                  <w:sz w:val="16"/>
                                  <w:szCs w:val="16"/>
                                </w:rPr>
                                <w:t>1 or 2 RMAs</w:t>
                              </w:r>
                            </w:p>
                            <w:p w14:paraId="10A19FEE" w14:textId="77777777" w:rsidR="00860274" w:rsidRPr="00994629" w:rsidRDefault="00860274" w:rsidP="00860274">
                              <w:pPr>
                                <w:ind w:left="-90"/>
                                <w:jc w:val="center"/>
                                <w:rPr>
                                  <w:b/>
                                  <w:bCs/>
                                  <w:sz w:val="16"/>
                                  <w:szCs w:val="16"/>
                                </w:rPr>
                              </w:pPr>
                              <w:r>
                                <w:rPr>
                                  <w:b/>
                                  <w:bCs/>
                                  <w:sz w:val="16"/>
                                  <w:szCs w:val="16"/>
                                </w:rPr>
                                <w:t>taken?</w:t>
                              </w:r>
                            </w:p>
                          </w:txbxContent>
                        </wps:txbx>
                        <wps:bodyPr rot="0" vert="horz" wrap="square" lIns="91440" tIns="45720" rIns="91440" bIns="45720" anchor="ctr" anchorCtr="0" upright="1">
                          <a:noAutofit/>
                        </wps:bodyPr>
                      </wps:wsp>
                      <wps:wsp>
                        <wps:cNvPr id="740335521" name="Diamond 1"/>
                        <wps:cNvSpPr>
                          <a:spLocks noChangeArrowheads="1"/>
                        </wps:cNvSpPr>
                        <wps:spPr bwMode="auto">
                          <a:xfrm>
                            <a:off x="1586" y="11564"/>
                            <a:ext cx="2572" cy="1036"/>
                          </a:xfrm>
                          <a:prstGeom prst="diamond">
                            <a:avLst/>
                          </a:prstGeom>
                          <a:solidFill>
                            <a:srgbClr val="FFFFFF"/>
                          </a:solidFill>
                          <a:ln w="12700">
                            <a:solidFill>
                              <a:srgbClr val="000000"/>
                            </a:solidFill>
                            <a:miter lim="800000"/>
                            <a:headEnd/>
                            <a:tailEnd/>
                          </a:ln>
                        </wps:spPr>
                        <wps:txbx>
                          <w:txbxContent>
                            <w:p w14:paraId="23812702" w14:textId="77777777" w:rsidR="00860274" w:rsidRPr="00994629" w:rsidRDefault="00860274" w:rsidP="00860274">
                              <w:pPr>
                                <w:ind w:left="-86"/>
                                <w:jc w:val="center"/>
                                <w:rPr>
                                  <w:b/>
                                  <w:bCs/>
                                  <w:sz w:val="16"/>
                                  <w:szCs w:val="16"/>
                                </w:rPr>
                              </w:pPr>
                              <w:r>
                                <w:rPr>
                                  <w:b/>
                                  <w:bCs/>
                                  <w:sz w:val="16"/>
                                  <w:szCs w:val="16"/>
                                </w:rPr>
                                <w:t>3 or more RMAs taken?</w:t>
                              </w:r>
                            </w:p>
                          </w:txbxContent>
                        </wps:txbx>
                        <wps:bodyPr rot="0" vert="horz" wrap="square" lIns="91440" tIns="45720" rIns="91440" bIns="45720" anchor="ctr" anchorCtr="0" upright="1">
                          <a:noAutofit/>
                        </wps:bodyPr>
                      </wps:wsp>
                      <wps:wsp>
                        <wps:cNvPr id="908359000" name="Diamond 1"/>
                        <wps:cNvSpPr>
                          <a:spLocks noChangeArrowheads="1"/>
                        </wps:cNvSpPr>
                        <wps:spPr bwMode="auto">
                          <a:xfrm>
                            <a:off x="7392" y="12828"/>
                            <a:ext cx="3195" cy="1506"/>
                          </a:xfrm>
                          <a:prstGeom prst="diamond">
                            <a:avLst/>
                          </a:prstGeom>
                          <a:solidFill>
                            <a:srgbClr val="FFFFFF"/>
                          </a:solidFill>
                          <a:ln w="12700">
                            <a:solidFill>
                              <a:srgbClr val="000000"/>
                            </a:solidFill>
                            <a:miter lim="800000"/>
                            <a:headEnd/>
                            <a:tailEnd/>
                          </a:ln>
                        </wps:spPr>
                        <wps:txbx>
                          <w:txbxContent>
                            <w:p w14:paraId="2CC23E63" w14:textId="77777777" w:rsidR="00860274" w:rsidRDefault="00860274" w:rsidP="00860274">
                              <w:pPr>
                                <w:ind w:left="-90"/>
                                <w:jc w:val="center"/>
                                <w:rPr>
                                  <w:b/>
                                  <w:bCs/>
                                  <w:sz w:val="16"/>
                                  <w:szCs w:val="16"/>
                                </w:rPr>
                              </w:pPr>
                              <w:r w:rsidRPr="00994629">
                                <w:rPr>
                                  <w:b/>
                                  <w:bCs/>
                                  <w:sz w:val="16"/>
                                  <w:szCs w:val="16"/>
                                </w:rPr>
                                <w:t xml:space="preserve">Is </w:t>
                              </w:r>
                              <w:r>
                                <w:rPr>
                                  <w:b/>
                                  <w:bCs/>
                                  <w:sz w:val="16"/>
                                  <w:szCs w:val="16"/>
                                </w:rPr>
                                <w:t>Risk Deficit</w:t>
                              </w:r>
                            </w:p>
                            <w:p w14:paraId="32E01A75" w14:textId="77777777" w:rsidR="00860274" w:rsidRDefault="00860274" w:rsidP="00860274">
                              <w:pPr>
                                <w:ind w:left="-90"/>
                                <w:jc w:val="center"/>
                                <w:rPr>
                                  <w:b/>
                                  <w:bCs/>
                                  <w:sz w:val="16"/>
                                  <w:szCs w:val="16"/>
                                </w:rPr>
                              </w:pPr>
                              <w:r>
                                <w:rPr>
                                  <w:b/>
                                  <w:bCs/>
                                  <w:sz w:val="16"/>
                                  <w:szCs w:val="16"/>
                                </w:rPr>
                                <w:t>&lt; 5 E-5 (ICDPD)</w:t>
                              </w:r>
                              <w:r w:rsidRPr="00994629">
                                <w:rPr>
                                  <w:b/>
                                  <w:bCs/>
                                  <w:sz w:val="16"/>
                                  <w:szCs w:val="16"/>
                                </w:rPr>
                                <w:t xml:space="preserve"> </w:t>
                              </w:r>
                              <w:r>
                                <w:rPr>
                                  <w:b/>
                                  <w:bCs/>
                                  <w:sz w:val="16"/>
                                  <w:szCs w:val="16"/>
                                </w:rPr>
                                <w:t>or</w:t>
                              </w:r>
                            </w:p>
                            <w:p w14:paraId="5A63C0B6" w14:textId="77777777" w:rsidR="00860274" w:rsidRPr="00994629" w:rsidRDefault="00860274" w:rsidP="00860274">
                              <w:pPr>
                                <w:ind w:left="-90"/>
                                <w:jc w:val="center"/>
                                <w:rPr>
                                  <w:b/>
                                  <w:bCs/>
                                  <w:sz w:val="16"/>
                                  <w:szCs w:val="16"/>
                                </w:rPr>
                              </w:pPr>
                              <w:r>
                                <w:rPr>
                                  <w:b/>
                                  <w:bCs/>
                                  <w:sz w:val="16"/>
                                  <w:szCs w:val="16"/>
                                </w:rPr>
                                <w:t>&lt; 5 E-6 (ILERPD)</w:t>
                              </w:r>
                              <w:r w:rsidRPr="00994629">
                                <w:rPr>
                                  <w:b/>
                                  <w:bCs/>
                                  <w:sz w:val="16"/>
                                  <w:szCs w:val="16"/>
                                </w:rPr>
                                <w:t>?</w:t>
                              </w:r>
                            </w:p>
                          </w:txbxContent>
                        </wps:txbx>
                        <wps:bodyPr rot="0" vert="horz" wrap="square" lIns="91440" tIns="45720" rIns="91440" bIns="45720" anchor="ctr" anchorCtr="0" upright="1">
                          <a:noAutofit/>
                        </wps:bodyPr>
                      </wps:wsp>
                      <wps:wsp>
                        <wps:cNvPr id="817984071" name="Rounded Rectangle 54"/>
                        <wps:cNvSpPr>
                          <a:spLocks noChangeArrowheads="1"/>
                        </wps:cNvSpPr>
                        <wps:spPr bwMode="auto">
                          <a:xfrm>
                            <a:off x="7252" y="11627"/>
                            <a:ext cx="1468" cy="393"/>
                          </a:xfrm>
                          <a:prstGeom prst="roundRect">
                            <a:avLst>
                              <a:gd name="adj" fmla="val 16667"/>
                            </a:avLst>
                          </a:prstGeom>
                          <a:solidFill>
                            <a:srgbClr val="FFFFFF"/>
                          </a:solidFill>
                          <a:ln w="12700">
                            <a:solidFill>
                              <a:srgbClr val="000000"/>
                            </a:solidFill>
                            <a:miter lim="800000"/>
                            <a:headEnd/>
                            <a:tailEnd/>
                          </a:ln>
                        </wps:spPr>
                        <wps:txbx>
                          <w:txbxContent>
                            <w:p w14:paraId="3FE4E786" w14:textId="77777777" w:rsidR="00860274" w:rsidRPr="002D4645" w:rsidRDefault="00860274" w:rsidP="00860274">
                              <w:pPr>
                                <w:jc w:val="center"/>
                                <w:rPr>
                                  <w:b/>
                                  <w:bCs/>
                                  <w:sz w:val="16"/>
                                  <w:szCs w:val="16"/>
                                </w:rPr>
                              </w:pPr>
                              <w:r>
                                <w:rPr>
                                  <w:b/>
                                  <w:bCs/>
                                  <w:sz w:val="16"/>
                                  <w:szCs w:val="16"/>
                                </w:rPr>
                                <w:t>White</w:t>
                              </w:r>
                              <w:r w:rsidRPr="002D4645">
                                <w:rPr>
                                  <w:b/>
                                  <w:bCs/>
                                  <w:sz w:val="16"/>
                                  <w:szCs w:val="16"/>
                                </w:rPr>
                                <w:t xml:space="preserve"> Finding</w:t>
                              </w:r>
                            </w:p>
                          </w:txbxContent>
                        </wps:txbx>
                        <wps:bodyPr rot="0" vert="horz" wrap="square" lIns="91440" tIns="45720" rIns="91440" bIns="45720" anchor="ctr" anchorCtr="0" upright="1">
                          <a:noAutofit/>
                        </wps:bodyPr>
                      </wps:wsp>
                      <wps:wsp>
                        <wps:cNvPr id="378515579" name="Diamond 1"/>
                        <wps:cNvSpPr>
                          <a:spLocks noChangeArrowheads="1"/>
                        </wps:cNvSpPr>
                        <wps:spPr bwMode="auto">
                          <a:xfrm>
                            <a:off x="7499" y="5531"/>
                            <a:ext cx="3196" cy="1487"/>
                          </a:xfrm>
                          <a:prstGeom prst="diamond">
                            <a:avLst/>
                          </a:prstGeom>
                          <a:solidFill>
                            <a:srgbClr val="FFFFFF"/>
                          </a:solidFill>
                          <a:ln w="12700">
                            <a:solidFill>
                              <a:srgbClr val="000000"/>
                            </a:solidFill>
                            <a:miter lim="800000"/>
                            <a:headEnd/>
                            <a:tailEnd/>
                          </a:ln>
                        </wps:spPr>
                        <wps:txbx>
                          <w:txbxContent>
                            <w:p w14:paraId="4B92DE9D" w14:textId="77777777" w:rsidR="00860274" w:rsidRDefault="00860274" w:rsidP="00860274">
                              <w:pPr>
                                <w:ind w:left="-90"/>
                                <w:jc w:val="center"/>
                                <w:rPr>
                                  <w:b/>
                                  <w:bCs/>
                                  <w:sz w:val="16"/>
                                  <w:szCs w:val="16"/>
                                </w:rPr>
                              </w:pPr>
                              <w:r w:rsidRPr="00994629">
                                <w:rPr>
                                  <w:b/>
                                  <w:bCs/>
                                  <w:sz w:val="16"/>
                                  <w:szCs w:val="16"/>
                                </w:rPr>
                                <w:t xml:space="preserve">Is </w:t>
                              </w:r>
                              <w:r>
                                <w:rPr>
                                  <w:b/>
                                  <w:bCs/>
                                  <w:sz w:val="16"/>
                                  <w:szCs w:val="16"/>
                                </w:rPr>
                                <w:t>Risk Deficit</w:t>
                              </w:r>
                            </w:p>
                            <w:p w14:paraId="5C730C31" w14:textId="77777777" w:rsidR="00860274" w:rsidRDefault="00860274" w:rsidP="00860274">
                              <w:pPr>
                                <w:ind w:left="-90"/>
                                <w:jc w:val="center"/>
                                <w:rPr>
                                  <w:b/>
                                  <w:bCs/>
                                  <w:sz w:val="16"/>
                                  <w:szCs w:val="16"/>
                                </w:rPr>
                              </w:pPr>
                              <w:r>
                                <w:rPr>
                                  <w:b/>
                                  <w:bCs/>
                                  <w:sz w:val="16"/>
                                  <w:szCs w:val="16"/>
                                </w:rPr>
                                <w:t>&lt; 5 E-6 (ICDPD)</w:t>
                              </w:r>
                              <w:r w:rsidRPr="00994629">
                                <w:rPr>
                                  <w:b/>
                                  <w:bCs/>
                                  <w:sz w:val="16"/>
                                  <w:szCs w:val="16"/>
                                </w:rPr>
                                <w:t xml:space="preserve"> </w:t>
                              </w:r>
                              <w:r>
                                <w:rPr>
                                  <w:b/>
                                  <w:bCs/>
                                  <w:sz w:val="16"/>
                                  <w:szCs w:val="16"/>
                                </w:rPr>
                                <w:t>or</w:t>
                              </w:r>
                            </w:p>
                            <w:p w14:paraId="44A7A7DD" w14:textId="77777777" w:rsidR="00860274" w:rsidRPr="00994629" w:rsidRDefault="00860274" w:rsidP="00860274">
                              <w:pPr>
                                <w:ind w:left="-90"/>
                                <w:jc w:val="center"/>
                                <w:rPr>
                                  <w:b/>
                                  <w:bCs/>
                                  <w:sz w:val="16"/>
                                  <w:szCs w:val="16"/>
                                </w:rPr>
                              </w:pPr>
                              <w:r>
                                <w:rPr>
                                  <w:b/>
                                  <w:bCs/>
                                  <w:sz w:val="16"/>
                                  <w:szCs w:val="16"/>
                                </w:rPr>
                                <w:t>&lt; 5 E-7 (ILERPD)</w:t>
                              </w:r>
                              <w:r w:rsidRPr="00994629">
                                <w:rPr>
                                  <w:b/>
                                  <w:bCs/>
                                  <w:sz w:val="16"/>
                                  <w:szCs w:val="16"/>
                                </w:rPr>
                                <w:t>?</w:t>
                              </w:r>
                            </w:p>
                          </w:txbxContent>
                        </wps:txbx>
                        <wps:bodyPr rot="0" vert="horz" wrap="square" lIns="91440" tIns="45720" rIns="91440" bIns="45720" anchor="ctr" anchorCtr="0" upright="1">
                          <a:noAutofit/>
                        </wps:bodyPr>
                      </wps:wsp>
                      <wps:wsp>
                        <wps:cNvPr id="1776715182" name="Rounded Rectangle 54"/>
                        <wps:cNvSpPr>
                          <a:spLocks noChangeArrowheads="1"/>
                        </wps:cNvSpPr>
                        <wps:spPr bwMode="auto">
                          <a:xfrm>
                            <a:off x="5482" y="6048"/>
                            <a:ext cx="1468" cy="413"/>
                          </a:xfrm>
                          <a:prstGeom prst="roundRect">
                            <a:avLst>
                              <a:gd name="adj" fmla="val 16667"/>
                            </a:avLst>
                          </a:prstGeom>
                          <a:solidFill>
                            <a:srgbClr val="FFFFFF"/>
                          </a:solidFill>
                          <a:ln w="12700">
                            <a:solidFill>
                              <a:srgbClr val="000000"/>
                            </a:solidFill>
                            <a:miter lim="800000"/>
                            <a:headEnd/>
                            <a:tailEnd/>
                          </a:ln>
                        </wps:spPr>
                        <wps:txbx>
                          <w:txbxContent>
                            <w:p w14:paraId="6EDFB0FC" w14:textId="77777777" w:rsidR="00860274" w:rsidRPr="002D4645" w:rsidRDefault="00860274" w:rsidP="00860274">
                              <w:pPr>
                                <w:jc w:val="center"/>
                                <w:rPr>
                                  <w:b/>
                                  <w:bCs/>
                                  <w:sz w:val="16"/>
                                  <w:szCs w:val="16"/>
                                </w:rPr>
                              </w:pPr>
                              <w:r w:rsidRPr="002D4645">
                                <w:rPr>
                                  <w:b/>
                                  <w:bCs/>
                                  <w:sz w:val="16"/>
                                  <w:szCs w:val="16"/>
                                </w:rPr>
                                <w:t>Green Finding</w:t>
                              </w:r>
                            </w:p>
                          </w:txbxContent>
                        </wps:txbx>
                        <wps:bodyPr rot="0" vert="horz" wrap="square" lIns="91440" tIns="45720" rIns="91440" bIns="45720" anchor="ctr" anchorCtr="0" upright="1">
                          <a:noAutofit/>
                        </wps:bodyPr>
                      </wps:wsp>
                      <wps:wsp>
                        <wps:cNvPr id="617029165" name="Rectangle 1"/>
                        <wps:cNvSpPr>
                          <a:spLocks noChangeArrowheads="1"/>
                        </wps:cNvSpPr>
                        <wps:spPr bwMode="auto">
                          <a:xfrm>
                            <a:off x="5837" y="5002"/>
                            <a:ext cx="1632" cy="542"/>
                          </a:xfrm>
                          <a:prstGeom prst="rect">
                            <a:avLst/>
                          </a:prstGeom>
                          <a:solidFill>
                            <a:srgbClr val="FFFFFF"/>
                          </a:solidFill>
                          <a:ln w="12700">
                            <a:solidFill>
                              <a:srgbClr val="000000"/>
                            </a:solidFill>
                            <a:miter lim="800000"/>
                            <a:headEnd/>
                            <a:tailEnd/>
                          </a:ln>
                        </wps:spPr>
                        <wps:txbx>
                          <w:txbxContent>
                            <w:p w14:paraId="16959C60" w14:textId="77777777" w:rsidR="00860274" w:rsidRPr="00994629" w:rsidRDefault="00860274" w:rsidP="00860274">
                              <w:pPr>
                                <w:jc w:val="center"/>
                                <w:rPr>
                                  <w:b/>
                                  <w:bCs/>
                                  <w:sz w:val="16"/>
                                  <w:szCs w:val="16"/>
                                </w:rPr>
                              </w:pPr>
                              <w:r>
                                <w:rPr>
                                  <w:b/>
                                  <w:bCs/>
                                  <w:sz w:val="16"/>
                                  <w:szCs w:val="16"/>
                                </w:rPr>
                                <w:t>Determine risk deficit (Step 4.2)</w:t>
                              </w:r>
                            </w:p>
                          </w:txbxContent>
                        </wps:txbx>
                        <wps:bodyPr rot="0" vert="horz" wrap="square" lIns="91440" tIns="45720" rIns="91440" bIns="45720" anchor="ctr" anchorCtr="0" upright="1">
                          <a:noAutofit/>
                        </wps:bodyPr>
                      </wps:wsp>
                      <wps:wsp>
                        <wps:cNvPr id="1317099565" name="Rounded Rectangle 54"/>
                        <wps:cNvSpPr>
                          <a:spLocks noChangeArrowheads="1"/>
                        </wps:cNvSpPr>
                        <wps:spPr bwMode="auto">
                          <a:xfrm>
                            <a:off x="9360" y="7018"/>
                            <a:ext cx="1468" cy="393"/>
                          </a:xfrm>
                          <a:prstGeom prst="roundRect">
                            <a:avLst>
                              <a:gd name="adj" fmla="val 16667"/>
                            </a:avLst>
                          </a:prstGeom>
                          <a:solidFill>
                            <a:srgbClr val="FFFFFF"/>
                          </a:solidFill>
                          <a:ln w="12700">
                            <a:solidFill>
                              <a:srgbClr val="000000"/>
                            </a:solidFill>
                            <a:miter lim="800000"/>
                            <a:headEnd/>
                            <a:tailEnd/>
                          </a:ln>
                        </wps:spPr>
                        <wps:txbx>
                          <w:txbxContent>
                            <w:p w14:paraId="049CC6DA" w14:textId="77777777" w:rsidR="00860274" w:rsidRPr="002D4645" w:rsidRDefault="00860274" w:rsidP="00860274">
                              <w:pPr>
                                <w:jc w:val="center"/>
                                <w:rPr>
                                  <w:b/>
                                  <w:bCs/>
                                  <w:sz w:val="16"/>
                                  <w:szCs w:val="16"/>
                                </w:rPr>
                              </w:pPr>
                              <w:r>
                                <w:rPr>
                                  <w:b/>
                                  <w:bCs/>
                                  <w:sz w:val="16"/>
                                  <w:szCs w:val="16"/>
                                </w:rPr>
                                <w:t>White</w:t>
                              </w:r>
                              <w:r w:rsidRPr="002D4645">
                                <w:rPr>
                                  <w:b/>
                                  <w:bCs/>
                                  <w:sz w:val="16"/>
                                  <w:szCs w:val="16"/>
                                </w:rPr>
                                <w:t xml:space="preserve"> Finding</w:t>
                              </w:r>
                            </w:p>
                          </w:txbxContent>
                        </wps:txbx>
                        <wps:bodyPr rot="0" vert="horz" wrap="square" lIns="91440" tIns="45720" rIns="91440" bIns="45720" anchor="ctr" anchorCtr="0" upright="1">
                          <a:noAutofit/>
                        </wps:bodyPr>
                      </wps:wsp>
                      <wps:wsp>
                        <wps:cNvPr id="2096705302" name="Diamond 1"/>
                        <wps:cNvSpPr>
                          <a:spLocks noChangeArrowheads="1"/>
                        </wps:cNvSpPr>
                        <wps:spPr bwMode="auto">
                          <a:xfrm>
                            <a:off x="5481" y="7741"/>
                            <a:ext cx="2571" cy="1487"/>
                          </a:xfrm>
                          <a:prstGeom prst="diamond">
                            <a:avLst/>
                          </a:prstGeom>
                          <a:solidFill>
                            <a:srgbClr val="FFFFFF"/>
                          </a:solidFill>
                          <a:ln w="12700">
                            <a:solidFill>
                              <a:srgbClr val="000000"/>
                            </a:solidFill>
                            <a:miter lim="800000"/>
                            <a:headEnd/>
                            <a:tailEnd/>
                          </a:ln>
                        </wps:spPr>
                        <wps:txbx>
                          <w:txbxContent>
                            <w:p w14:paraId="0D85409C" w14:textId="77777777" w:rsidR="00860274" w:rsidRDefault="00860274" w:rsidP="00860274">
                              <w:pPr>
                                <w:ind w:left="-86"/>
                                <w:jc w:val="center"/>
                                <w:rPr>
                                  <w:b/>
                                  <w:bCs/>
                                  <w:sz w:val="16"/>
                                  <w:szCs w:val="16"/>
                                </w:rPr>
                              </w:pPr>
                              <w:r>
                                <w:rPr>
                                  <w:b/>
                                  <w:bCs/>
                                  <w:sz w:val="16"/>
                                  <w:szCs w:val="16"/>
                                </w:rPr>
                                <w:t>3 or more RMAs taken?</w:t>
                              </w:r>
                            </w:p>
                            <w:p w14:paraId="4C0C68FA" w14:textId="77777777" w:rsidR="00860274" w:rsidRPr="00994629" w:rsidRDefault="00860274" w:rsidP="00860274">
                              <w:pPr>
                                <w:ind w:left="-86"/>
                                <w:jc w:val="center"/>
                                <w:rPr>
                                  <w:b/>
                                  <w:bCs/>
                                  <w:sz w:val="16"/>
                                  <w:szCs w:val="16"/>
                                </w:rPr>
                              </w:pPr>
                              <w:r>
                                <w:rPr>
                                  <w:b/>
                                  <w:bCs/>
                                  <w:sz w:val="16"/>
                                  <w:szCs w:val="16"/>
                                </w:rPr>
                                <w:t>(Step 4.3)</w:t>
                              </w:r>
                            </w:p>
                          </w:txbxContent>
                        </wps:txbx>
                        <wps:bodyPr rot="0" vert="horz" wrap="square" lIns="91440" tIns="45720" rIns="91440" bIns="45720" anchor="ctr" anchorCtr="0" upright="1">
                          <a:noAutofit/>
                        </wps:bodyPr>
                      </wps:wsp>
                      <wps:wsp>
                        <wps:cNvPr id="200282944" name="Diamond 1"/>
                        <wps:cNvSpPr>
                          <a:spLocks noChangeArrowheads="1"/>
                        </wps:cNvSpPr>
                        <wps:spPr bwMode="auto">
                          <a:xfrm>
                            <a:off x="8388" y="7981"/>
                            <a:ext cx="2302" cy="1035"/>
                          </a:xfrm>
                          <a:prstGeom prst="diamond">
                            <a:avLst/>
                          </a:prstGeom>
                          <a:solidFill>
                            <a:srgbClr val="FFFFFF"/>
                          </a:solidFill>
                          <a:ln w="12700">
                            <a:solidFill>
                              <a:srgbClr val="000000"/>
                            </a:solidFill>
                            <a:miter lim="800000"/>
                            <a:headEnd/>
                            <a:tailEnd/>
                          </a:ln>
                        </wps:spPr>
                        <wps:txbx>
                          <w:txbxContent>
                            <w:p w14:paraId="13242387" w14:textId="77777777" w:rsidR="00860274" w:rsidRDefault="00860274" w:rsidP="00860274">
                              <w:pPr>
                                <w:ind w:left="-90"/>
                                <w:jc w:val="center"/>
                                <w:rPr>
                                  <w:b/>
                                  <w:bCs/>
                                  <w:sz w:val="16"/>
                                  <w:szCs w:val="16"/>
                                </w:rPr>
                              </w:pPr>
                              <w:r>
                                <w:rPr>
                                  <w:b/>
                                  <w:bCs/>
                                  <w:sz w:val="16"/>
                                  <w:szCs w:val="16"/>
                                </w:rPr>
                                <w:t>1 or 2 RMAs</w:t>
                              </w:r>
                            </w:p>
                            <w:p w14:paraId="6C73AA50" w14:textId="77777777" w:rsidR="00860274" w:rsidRPr="00994629" w:rsidRDefault="00860274" w:rsidP="00860274">
                              <w:pPr>
                                <w:ind w:left="-90"/>
                                <w:jc w:val="center"/>
                                <w:rPr>
                                  <w:b/>
                                  <w:bCs/>
                                  <w:sz w:val="16"/>
                                  <w:szCs w:val="16"/>
                                </w:rPr>
                              </w:pPr>
                              <w:r>
                                <w:rPr>
                                  <w:b/>
                                  <w:bCs/>
                                  <w:sz w:val="16"/>
                                  <w:szCs w:val="16"/>
                                </w:rPr>
                                <w:t>taken?</w:t>
                              </w:r>
                            </w:p>
                          </w:txbxContent>
                        </wps:txbx>
                        <wps:bodyPr rot="0" vert="horz" wrap="square" lIns="91440" tIns="45720" rIns="91440" bIns="45720" anchor="ctr" anchorCtr="0" upright="1">
                          <a:noAutofit/>
                        </wps:bodyPr>
                      </wps:wsp>
                      <wps:wsp>
                        <wps:cNvPr id="1427537364" name="Rounded Rectangle 54"/>
                        <wps:cNvSpPr>
                          <a:spLocks noChangeArrowheads="1"/>
                        </wps:cNvSpPr>
                        <wps:spPr bwMode="auto">
                          <a:xfrm>
                            <a:off x="9227" y="12184"/>
                            <a:ext cx="1573" cy="412"/>
                          </a:xfrm>
                          <a:prstGeom prst="roundRect">
                            <a:avLst>
                              <a:gd name="adj" fmla="val 16667"/>
                            </a:avLst>
                          </a:prstGeom>
                          <a:solidFill>
                            <a:srgbClr val="FFFFFF"/>
                          </a:solidFill>
                          <a:ln w="12700">
                            <a:solidFill>
                              <a:srgbClr val="000000"/>
                            </a:solidFill>
                            <a:miter lim="800000"/>
                            <a:headEnd/>
                            <a:tailEnd/>
                          </a:ln>
                        </wps:spPr>
                        <wps:txbx>
                          <w:txbxContent>
                            <w:p w14:paraId="2C59A8B7" w14:textId="77777777" w:rsidR="00860274" w:rsidRPr="002D4645" w:rsidRDefault="00860274" w:rsidP="00860274">
                              <w:pPr>
                                <w:jc w:val="center"/>
                                <w:rPr>
                                  <w:b/>
                                  <w:bCs/>
                                  <w:sz w:val="16"/>
                                  <w:szCs w:val="16"/>
                                </w:rPr>
                              </w:pPr>
                              <w:r>
                                <w:rPr>
                                  <w:b/>
                                  <w:bCs/>
                                  <w:sz w:val="16"/>
                                  <w:szCs w:val="16"/>
                                </w:rPr>
                                <w:t>Yellow</w:t>
                              </w:r>
                              <w:r w:rsidRPr="002D4645">
                                <w:rPr>
                                  <w:b/>
                                  <w:bCs/>
                                  <w:sz w:val="16"/>
                                  <w:szCs w:val="16"/>
                                </w:rPr>
                                <w:t xml:space="preserve"> Finding</w:t>
                              </w:r>
                            </w:p>
                          </w:txbxContent>
                        </wps:txbx>
                        <wps:bodyPr rot="0" vert="horz" wrap="square" lIns="91440" tIns="45720" rIns="91440" bIns="45720" anchor="ctr" anchorCtr="0" upright="1">
                          <a:noAutofit/>
                        </wps:bodyPr>
                      </wps:wsp>
                      <wps:wsp>
                        <wps:cNvPr id="336205143" name="Rounded Rectangle 54"/>
                        <wps:cNvSpPr>
                          <a:spLocks noChangeArrowheads="1"/>
                        </wps:cNvSpPr>
                        <wps:spPr bwMode="auto">
                          <a:xfrm>
                            <a:off x="6034" y="12586"/>
                            <a:ext cx="1334" cy="394"/>
                          </a:xfrm>
                          <a:prstGeom prst="roundRect">
                            <a:avLst>
                              <a:gd name="adj" fmla="val 16667"/>
                            </a:avLst>
                          </a:prstGeom>
                          <a:solidFill>
                            <a:srgbClr val="FFFFFF"/>
                          </a:solidFill>
                          <a:ln w="12700">
                            <a:solidFill>
                              <a:srgbClr val="000000"/>
                            </a:solidFill>
                            <a:miter lim="800000"/>
                            <a:headEnd/>
                            <a:tailEnd/>
                          </a:ln>
                        </wps:spPr>
                        <wps:txbx>
                          <w:txbxContent>
                            <w:p w14:paraId="06AA2C75" w14:textId="77777777" w:rsidR="00860274" w:rsidRPr="002D4645" w:rsidRDefault="00860274" w:rsidP="00860274">
                              <w:pPr>
                                <w:jc w:val="center"/>
                                <w:rPr>
                                  <w:b/>
                                  <w:bCs/>
                                  <w:sz w:val="16"/>
                                  <w:szCs w:val="16"/>
                                </w:rPr>
                              </w:pPr>
                              <w:r>
                                <w:rPr>
                                  <w:b/>
                                  <w:bCs/>
                                  <w:sz w:val="16"/>
                                  <w:szCs w:val="16"/>
                                </w:rPr>
                                <w:t>Red</w:t>
                              </w:r>
                              <w:r w:rsidRPr="002D4645">
                                <w:rPr>
                                  <w:b/>
                                  <w:bCs/>
                                  <w:sz w:val="16"/>
                                  <w:szCs w:val="16"/>
                                </w:rPr>
                                <w:t xml:space="preserve"> Finding</w:t>
                              </w:r>
                            </w:p>
                          </w:txbxContent>
                        </wps:txbx>
                        <wps:bodyPr rot="0" vert="horz" wrap="square" lIns="91440" tIns="45720" rIns="91440" bIns="45720" anchor="ctr" anchorCtr="0" upright="1">
                          <a:noAutofit/>
                        </wps:bodyPr>
                      </wps:wsp>
                      <wps:wsp>
                        <wps:cNvPr id="1036272617" name="Rounded Rectangle 54"/>
                        <wps:cNvSpPr>
                          <a:spLocks noChangeArrowheads="1"/>
                        </wps:cNvSpPr>
                        <wps:spPr bwMode="auto">
                          <a:xfrm>
                            <a:off x="2104" y="12932"/>
                            <a:ext cx="1546" cy="432"/>
                          </a:xfrm>
                          <a:prstGeom prst="roundRect">
                            <a:avLst>
                              <a:gd name="adj" fmla="val 16667"/>
                            </a:avLst>
                          </a:prstGeom>
                          <a:solidFill>
                            <a:srgbClr val="FFFFFF"/>
                          </a:solidFill>
                          <a:ln w="12700">
                            <a:solidFill>
                              <a:srgbClr val="000000"/>
                            </a:solidFill>
                            <a:miter lim="800000"/>
                            <a:headEnd/>
                            <a:tailEnd/>
                          </a:ln>
                        </wps:spPr>
                        <wps:txbx>
                          <w:txbxContent>
                            <w:p w14:paraId="49782BEA" w14:textId="77777777" w:rsidR="00860274" w:rsidRPr="002D4645" w:rsidRDefault="00860274" w:rsidP="00860274">
                              <w:pPr>
                                <w:jc w:val="center"/>
                                <w:rPr>
                                  <w:b/>
                                  <w:bCs/>
                                  <w:sz w:val="16"/>
                                  <w:szCs w:val="16"/>
                                </w:rPr>
                              </w:pPr>
                              <w:r>
                                <w:rPr>
                                  <w:b/>
                                  <w:bCs/>
                                  <w:sz w:val="16"/>
                                  <w:szCs w:val="16"/>
                                </w:rPr>
                                <w:t>Yellow F</w:t>
                              </w:r>
                              <w:r w:rsidRPr="002D4645">
                                <w:rPr>
                                  <w:b/>
                                  <w:bCs/>
                                  <w:sz w:val="16"/>
                                  <w:szCs w:val="16"/>
                                </w:rPr>
                                <w:t>inding</w:t>
                              </w:r>
                            </w:p>
                          </w:txbxContent>
                        </wps:txbx>
                        <wps:bodyPr rot="0" vert="horz" wrap="square" lIns="91440" tIns="45720" rIns="91440" bIns="45720" anchor="ctr" anchorCtr="0" upright="1">
                          <a:noAutofit/>
                        </wps:bodyPr>
                      </wps:wsp>
                      <wps:wsp>
                        <wps:cNvPr id="402401685" name="Diamond 1"/>
                        <wps:cNvSpPr>
                          <a:spLocks noChangeArrowheads="1"/>
                        </wps:cNvSpPr>
                        <wps:spPr bwMode="auto">
                          <a:xfrm>
                            <a:off x="3957" y="13000"/>
                            <a:ext cx="3196" cy="1487"/>
                          </a:xfrm>
                          <a:prstGeom prst="diamond">
                            <a:avLst/>
                          </a:prstGeom>
                          <a:solidFill>
                            <a:srgbClr val="FFFFFF"/>
                          </a:solidFill>
                          <a:ln w="12700">
                            <a:solidFill>
                              <a:srgbClr val="000000"/>
                            </a:solidFill>
                            <a:miter lim="800000"/>
                            <a:headEnd/>
                            <a:tailEnd/>
                          </a:ln>
                        </wps:spPr>
                        <wps:txbx>
                          <w:txbxContent>
                            <w:p w14:paraId="22399EAE" w14:textId="77777777" w:rsidR="00860274" w:rsidRDefault="00860274" w:rsidP="00860274">
                              <w:pPr>
                                <w:ind w:left="-90"/>
                                <w:jc w:val="center"/>
                                <w:rPr>
                                  <w:b/>
                                  <w:bCs/>
                                  <w:sz w:val="16"/>
                                  <w:szCs w:val="16"/>
                                </w:rPr>
                              </w:pPr>
                              <w:r w:rsidRPr="00994629">
                                <w:rPr>
                                  <w:b/>
                                  <w:bCs/>
                                  <w:sz w:val="16"/>
                                  <w:szCs w:val="16"/>
                                </w:rPr>
                                <w:t xml:space="preserve">Is </w:t>
                              </w:r>
                              <w:r>
                                <w:rPr>
                                  <w:b/>
                                  <w:bCs/>
                                  <w:sz w:val="16"/>
                                  <w:szCs w:val="16"/>
                                </w:rPr>
                                <w:t>Risk Deficit</w:t>
                              </w:r>
                            </w:p>
                            <w:p w14:paraId="1789378E" w14:textId="77777777" w:rsidR="00860274" w:rsidRDefault="00860274" w:rsidP="00860274">
                              <w:pPr>
                                <w:ind w:left="-90"/>
                                <w:jc w:val="center"/>
                                <w:rPr>
                                  <w:b/>
                                  <w:bCs/>
                                  <w:sz w:val="16"/>
                                  <w:szCs w:val="16"/>
                                </w:rPr>
                              </w:pPr>
                              <w:r>
                                <w:rPr>
                                  <w:b/>
                                  <w:bCs/>
                                  <w:sz w:val="16"/>
                                  <w:szCs w:val="16"/>
                                </w:rPr>
                                <w:t>&lt; 5 E-4 (ICDPD)</w:t>
                              </w:r>
                              <w:r w:rsidRPr="00994629">
                                <w:rPr>
                                  <w:b/>
                                  <w:bCs/>
                                  <w:sz w:val="16"/>
                                  <w:szCs w:val="16"/>
                                </w:rPr>
                                <w:t xml:space="preserve"> </w:t>
                              </w:r>
                              <w:r>
                                <w:rPr>
                                  <w:b/>
                                  <w:bCs/>
                                  <w:sz w:val="16"/>
                                  <w:szCs w:val="16"/>
                                </w:rPr>
                                <w:t>or</w:t>
                              </w:r>
                            </w:p>
                            <w:p w14:paraId="0624FADC" w14:textId="77777777" w:rsidR="00860274" w:rsidRPr="00994629" w:rsidRDefault="00860274" w:rsidP="00860274">
                              <w:pPr>
                                <w:ind w:left="-90"/>
                                <w:jc w:val="center"/>
                                <w:rPr>
                                  <w:b/>
                                  <w:bCs/>
                                  <w:sz w:val="16"/>
                                  <w:szCs w:val="16"/>
                                </w:rPr>
                              </w:pPr>
                              <w:r>
                                <w:rPr>
                                  <w:b/>
                                  <w:bCs/>
                                  <w:sz w:val="16"/>
                                  <w:szCs w:val="16"/>
                                </w:rPr>
                                <w:t>&lt; 5 E-5 (ILERPD)</w:t>
                              </w:r>
                              <w:r w:rsidRPr="00994629">
                                <w:rPr>
                                  <w:b/>
                                  <w:bCs/>
                                  <w:sz w:val="16"/>
                                  <w:szCs w:val="16"/>
                                </w:rPr>
                                <w:t>?</w:t>
                              </w:r>
                            </w:p>
                          </w:txbxContent>
                        </wps:txbx>
                        <wps:bodyPr rot="0" vert="horz" wrap="square" lIns="91440" tIns="45720" rIns="91440" bIns="45720" anchor="ctr" anchorCtr="0" upright="1">
                          <a:noAutofit/>
                        </wps:bodyPr>
                      </wps:wsp>
                      <wps:wsp>
                        <wps:cNvPr id="1361856987" name="Straight Arrow Connector 1"/>
                        <wps:cNvCnPr>
                          <a:cxnSpLocks noChangeShapeType="1"/>
                        </wps:cNvCnPr>
                        <wps:spPr bwMode="auto">
                          <a:xfrm>
                            <a:off x="6690" y="4737"/>
                            <a:ext cx="0" cy="288"/>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30289145" name="Straight Connector 1"/>
                        <wps:cNvCnPr>
                          <a:cxnSpLocks noChangeShapeType="1"/>
                        </wps:cNvCnPr>
                        <wps:spPr bwMode="auto">
                          <a:xfrm>
                            <a:off x="8371" y="3263"/>
                            <a:ext cx="1282" cy="1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555082250" name="Straight Arrow Connector 1"/>
                        <wps:cNvCnPr>
                          <a:cxnSpLocks noChangeShapeType="1"/>
                        </wps:cNvCnPr>
                        <wps:spPr bwMode="auto">
                          <a:xfrm>
                            <a:off x="9647" y="3281"/>
                            <a:ext cx="0" cy="360"/>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64107427" name="Straight Arrow Connector 1"/>
                        <wps:cNvCnPr>
                          <a:cxnSpLocks noChangeShapeType="1"/>
                        </wps:cNvCnPr>
                        <wps:spPr bwMode="auto">
                          <a:xfrm>
                            <a:off x="5018" y="6261"/>
                            <a:ext cx="475" cy="0"/>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36840038" name="Straight Arrow Connector 1"/>
                        <wps:cNvCnPr>
                          <a:cxnSpLocks noChangeShapeType="1"/>
                        </wps:cNvCnPr>
                        <wps:spPr bwMode="auto">
                          <a:xfrm flipH="1" flipV="1">
                            <a:off x="6951" y="6253"/>
                            <a:ext cx="533" cy="0"/>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51538817" name="Text Box 2"/>
                        <wps:cNvSpPr txBox="1">
                          <a:spLocks noChangeArrowheads="1"/>
                        </wps:cNvSpPr>
                        <wps:spPr bwMode="auto">
                          <a:xfrm>
                            <a:off x="4869" y="5850"/>
                            <a:ext cx="566"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53B88D35" w14:textId="77777777" w:rsidR="00860274" w:rsidRPr="00994629" w:rsidRDefault="00860274" w:rsidP="00860274">
                              <w:pPr>
                                <w:rPr>
                                  <w:b/>
                                  <w:bCs/>
                                  <w:sz w:val="16"/>
                                  <w:szCs w:val="16"/>
                                </w:rPr>
                              </w:pPr>
                              <w:r>
                                <w:rPr>
                                  <w:b/>
                                  <w:bCs/>
                                  <w:sz w:val="16"/>
                                  <w:szCs w:val="16"/>
                                </w:rPr>
                                <w:t>NO</w:t>
                              </w:r>
                            </w:p>
                          </w:txbxContent>
                        </wps:txbx>
                        <wps:bodyPr rot="0" vert="horz" wrap="square" lIns="91440" tIns="45720" rIns="91440" bIns="45720" anchor="t" anchorCtr="0" upright="1">
                          <a:noAutofit/>
                        </wps:bodyPr>
                      </wps:wsp>
                      <wps:wsp>
                        <wps:cNvPr id="1526382494" name="Text Box 2"/>
                        <wps:cNvSpPr txBox="1">
                          <a:spLocks noChangeArrowheads="1"/>
                        </wps:cNvSpPr>
                        <wps:spPr bwMode="auto">
                          <a:xfrm>
                            <a:off x="6989" y="5874"/>
                            <a:ext cx="662"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6A0E0870" w14:textId="77777777" w:rsidR="00860274" w:rsidRPr="00994629" w:rsidRDefault="00860274" w:rsidP="00860274">
                              <w:pPr>
                                <w:rPr>
                                  <w:b/>
                                  <w:bCs/>
                                  <w:sz w:val="16"/>
                                  <w:szCs w:val="16"/>
                                </w:rPr>
                              </w:pPr>
                              <w:r w:rsidRPr="00994629">
                                <w:rPr>
                                  <w:b/>
                                  <w:bCs/>
                                  <w:sz w:val="16"/>
                                  <w:szCs w:val="16"/>
                                </w:rPr>
                                <w:t>YES</w:t>
                              </w:r>
                            </w:p>
                          </w:txbxContent>
                        </wps:txbx>
                        <wps:bodyPr rot="0" vert="horz" wrap="square" lIns="91440" tIns="45720" rIns="91440" bIns="45720" anchor="t" anchorCtr="0" upright="1">
                          <a:noAutofit/>
                        </wps:bodyPr>
                      </wps:wsp>
                      <wps:wsp>
                        <wps:cNvPr id="1601084242" name="Straight Arrow Connector 1"/>
                        <wps:cNvCnPr>
                          <a:cxnSpLocks noChangeShapeType="1"/>
                        </wps:cNvCnPr>
                        <wps:spPr bwMode="auto">
                          <a:xfrm>
                            <a:off x="10081" y="6621"/>
                            <a:ext cx="0" cy="403"/>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51396929" name="Straight Connector 1"/>
                        <wps:cNvCnPr>
                          <a:cxnSpLocks noChangeShapeType="1"/>
                        </wps:cNvCnPr>
                        <wps:spPr bwMode="auto">
                          <a:xfrm rot="16200000" flipV="1">
                            <a:off x="10520" y="6434"/>
                            <a:ext cx="360" cy="19"/>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76467410" name="Text Box 2"/>
                        <wps:cNvSpPr txBox="1">
                          <a:spLocks noChangeArrowheads="1"/>
                        </wps:cNvSpPr>
                        <wps:spPr bwMode="auto">
                          <a:xfrm>
                            <a:off x="10195" y="6636"/>
                            <a:ext cx="566"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76696E4" w14:textId="77777777" w:rsidR="00860274" w:rsidRPr="00994629" w:rsidRDefault="00860274" w:rsidP="00860274">
                              <w:pPr>
                                <w:rPr>
                                  <w:b/>
                                  <w:bCs/>
                                  <w:sz w:val="16"/>
                                  <w:szCs w:val="16"/>
                                </w:rPr>
                              </w:pPr>
                              <w:r>
                                <w:rPr>
                                  <w:b/>
                                  <w:bCs/>
                                  <w:sz w:val="16"/>
                                  <w:szCs w:val="16"/>
                                </w:rPr>
                                <w:t>NO</w:t>
                              </w:r>
                            </w:p>
                          </w:txbxContent>
                        </wps:txbx>
                        <wps:bodyPr rot="0" vert="horz" wrap="square" lIns="91440" tIns="45720" rIns="91440" bIns="45720" anchor="t" anchorCtr="0" upright="1">
                          <a:noAutofit/>
                        </wps:bodyPr>
                      </wps:wsp>
                      <wps:wsp>
                        <wps:cNvPr id="1425959686" name="Straight Connector 1"/>
                        <wps:cNvCnPr>
                          <a:cxnSpLocks noChangeShapeType="1"/>
                        </wps:cNvCnPr>
                        <wps:spPr bwMode="auto">
                          <a:xfrm flipV="1">
                            <a:off x="3480" y="5246"/>
                            <a:ext cx="2362" cy="19"/>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518720389" name="Straight Connector 1"/>
                        <wps:cNvCnPr>
                          <a:cxnSpLocks noChangeShapeType="1"/>
                        </wps:cNvCnPr>
                        <wps:spPr bwMode="auto">
                          <a:xfrm rot="10800000" flipV="1">
                            <a:off x="9538" y="7782"/>
                            <a:ext cx="0" cy="183"/>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116315327" name="Straight Connector 1"/>
                        <wps:cNvCnPr>
                          <a:cxnSpLocks noChangeShapeType="1"/>
                        </wps:cNvCnPr>
                        <wps:spPr bwMode="auto">
                          <a:xfrm flipV="1">
                            <a:off x="9075" y="7779"/>
                            <a:ext cx="461" cy="1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948450653" name="Text Box 2"/>
                        <wps:cNvSpPr txBox="1">
                          <a:spLocks noChangeArrowheads="1"/>
                        </wps:cNvSpPr>
                        <wps:spPr bwMode="auto">
                          <a:xfrm>
                            <a:off x="3682" y="9218"/>
                            <a:ext cx="662"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5B77960" w14:textId="77777777" w:rsidR="00860274" w:rsidRPr="00994629" w:rsidRDefault="00860274" w:rsidP="00860274">
                              <w:pPr>
                                <w:rPr>
                                  <w:b/>
                                  <w:bCs/>
                                  <w:sz w:val="16"/>
                                  <w:szCs w:val="16"/>
                                </w:rPr>
                              </w:pPr>
                              <w:r w:rsidRPr="00994629">
                                <w:rPr>
                                  <w:b/>
                                  <w:bCs/>
                                  <w:sz w:val="16"/>
                                  <w:szCs w:val="16"/>
                                </w:rPr>
                                <w:t>YES</w:t>
                              </w:r>
                            </w:p>
                          </w:txbxContent>
                        </wps:txbx>
                        <wps:bodyPr rot="0" vert="horz" wrap="square" lIns="91440" tIns="45720" rIns="91440" bIns="45720" anchor="t" anchorCtr="0" upright="1">
                          <a:noAutofit/>
                        </wps:bodyPr>
                      </wps:wsp>
                      <wps:wsp>
                        <wps:cNvPr id="652611310" name="Straight Arrow Connector 1"/>
                        <wps:cNvCnPr>
                          <a:cxnSpLocks noChangeShapeType="1"/>
                        </wps:cNvCnPr>
                        <wps:spPr bwMode="auto">
                          <a:xfrm flipV="1">
                            <a:off x="10083" y="7414"/>
                            <a:ext cx="0" cy="691"/>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98900321" name="Straight Connector 1"/>
                        <wps:cNvCnPr>
                          <a:cxnSpLocks noChangeShapeType="1"/>
                        </wps:cNvCnPr>
                        <wps:spPr bwMode="auto">
                          <a:xfrm rot="16200000" flipV="1">
                            <a:off x="10476" y="8285"/>
                            <a:ext cx="374" cy="4"/>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579366522" name="Straight Connector 1"/>
                        <wps:cNvCnPr>
                          <a:cxnSpLocks noChangeShapeType="1"/>
                        </wps:cNvCnPr>
                        <wps:spPr bwMode="auto">
                          <a:xfrm flipV="1">
                            <a:off x="10089" y="8105"/>
                            <a:ext cx="576"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211435883" name="Text Box 2"/>
                        <wps:cNvSpPr txBox="1">
                          <a:spLocks noChangeArrowheads="1"/>
                        </wps:cNvSpPr>
                        <wps:spPr bwMode="auto">
                          <a:xfrm>
                            <a:off x="10224" y="7513"/>
                            <a:ext cx="566"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1AB83BD5" w14:textId="77777777" w:rsidR="00860274" w:rsidRPr="00994629" w:rsidRDefault="00860274" w:rsidP="00860274">
                              <w:pPr>
                                <w:rPr>
                                  <w:b/>
                                  <w:bCs/>
                                  <w:sz w:val="16"/>
                                  <w:szCs w:val="16"/>
                                </w:rPr>
                              </w:pPr>
                              <w:r>
                                <w:rPr>
                                  <w:b/>
                                  <w:bCs/>
                                  <w:sz w:val="16"/>
                                  <w:szCs w:val="16"/>
                                </w:rPr>
                                <w:t>NO</w:t>
                              </w:r>
                            </w:p>
                          </w:txbxContent>
                        </wps:txbx>
                        <wps:bodyPr rot="0" vert="horz" wrap="square" lIns="91440" tIns="45720" rIns="91440" bIns="45720" anchor="t" anchorCtr="0" upright="1">
                          <a:noAutofit/>
                        </wps:bodyPr>
                      </wps:wsp>
                      <wps:wsp>
                        <wps:cNvPr id="1393940162" name="Straight Arrow Connector 1"/>
                        <wps:cNvCnPr>
                          <a:cxnSpLocks noChangeShapeType="1"/>
                        </wps:cNvCnPr>
                        <wps:spPr bwMode="auto">
                          <a:xfrm>
                            <a:off x="3465" y="7024"/>
                            <a:ext cx="0" cy="720"/>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16590606" name="Text Box 2"/>
                        <wps:cNvSpPr txBox="1">
                          <a:spLocks noChangeArrowheads="1"/>
                        </wps:cNvSpPr>
                        <wps:spPr bwMode="auto">
                          <a:xfrm>
                            <a:off x="3520" y="7045"/>
                            <a:ext cx="642"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28DC19D8" w14:textId="77777777" w:rsidR="00860274" w:rsidRPr="00994629" w:rsidRDefault="00860274" w:rsidP="00860274">
                              <w:pPr>
                                <w:rPr>
                                  <w:b/>
                                  <w:bCs/>
                                  <w:sz w:val="16"/>
                                  <w:szCs w:val="16"/>
                                </w:rPr>
                              </w:pPr>
                              <w:r w:rsidRPr="00994629">
                                <w:rPr>
                                  <w:b/>
                                  <w:bCs/>
                                  <w:sz w:val="16"/>
                                  <w:szCs w:val="16"/>
                                </w:rPr>
                                <w:t>YES</w:t>
                              </w:r>
                            </w:p>
                          </w:txbxContent>
                        </wps:txbx>
                        <wps:bodyPr rot="0" vert="horz" wrap="square" lIns="91440" tIns="45720" rIns="91440" bIns="45720" anchor="t" anchorCtr="0" upright="1">
                          <a:noAutofit/>
                        </wps:bodyPr>
                      </wps:wsp>
                      <wps:wsp>
                        <wps:cNvPr id="1862387887" name="Straight Arrow Connector 1"/>
                        <wps:cNvCnPr>
                          <a:cxnSpLocks noChangeShapeType="1"/>
                        </wps:cNvCnPr>
                        <wps:spPr bwMode="auto">
                          <a:xfrm rot="-5400000">
                            <a:off x="5269" y="8222"/>
                            <a:ext cx="0" cy="504"/>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29630465" name="Straight Arrow Connector 1"/>
                        <wps:cNvCnPr>
                          <a:cxnSpLocks noChangeShapeType="1"/>
                        </wps:cNvCnPr>
                        <wps:spPr bwMode="auto">
                          <a:xfrm rot="-5400000">
                            <a:off x="8251" y="8281"/>
                            <a:ext cx="0" cy="418"/>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1409253" name="Straight Arrow Connector 1"/>
                        <wps:cNvCnPr>
                          <a:cxnSpLocks noChangeShapeType="1"/>
                        </wps:cNvCnPr>
                        <wps:spPr bwMode="auto">
                          <a:xfrm>
                            <a:off x="3464" y="9197"/>
                            <a:ext cx="0" cy="346"/>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13959249" name="Straight Connector 1"/>
                        <wps:cNvCnPr>
                          <a:cxnSpLocks noChangeShapeType="1"/>
                        </wps:cNvCnPr>
                        <wps:spPr bwMode="auto">
                          <a:xfrm rot="-5400000">
                            <a:off x="1418" y="10748"/>
                            <a:ext cx="922"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698559060" name="Straight Arrow Connector 1"/>
                        <wps:cNvCnPr>
                          <a:cxnSpLocks noChangeShapeType="1"/>
                        </wps:cNvCnPr>
                        <wps:spPr bwMode="auto">
                          <a:xfrm>
                            <a:off x="2880" y="11208"/>
                            <a:ext cx="0" cy="374"/>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46186541" name="Straight Connector 1"/>
                        <wps:cNvCnPr>
                          <a:cxnSpLocks noChangeShapeType="1"/>
                        </wps:cNvCnPr>
                        <wps:spPr bwMode="auto">
                          <a:xfrm flipV="1">
                            <a:off x="1873" y="11221"/>
                            <a:ext cx="1006" cy="2"/>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419081361" name="Text Box 2"/>
                        <wps:cNvSpPr txBox="1">
                          <a:spLocks noChangeArrowheads="1"/>
                        </wps:cNvSpPr>
                        <wps:spPr bwMode="auto">
                          <a:xfrm>
                            <a:off x="2005" y="10785"/>
                            <a:ext cx="662"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1ED8478A" w14:textId="77777777" w:rsidR="00860274" w:rsidRPr="00994629" w:rsidRDefault="00860274" w:rsidP="00860274">
                              <w:pPr>
                                <w:rPr>
                                  <w:b/>
                                  <w:bCs/>
                                  <w:sz w:val="16"/>
                                  <w:szCs w:val="16"/>
                                </w:rPr>
                              </w:pPr>
                              <w:r w:rsidRPr="00994629">
                                <w:rPr>
                                  <w:b/>
                                  <w:bCs/>
                                  <w:sz w:val="16"/>
                                  <w:szCs w:val="16"/>
                                </w:rPr>
                                <w:t>YES</w:t>
                              </w:r>
                            </w:p>
                          </w:txbxContent>
                        </wps:txbx>
                        <wps:bodyPr rot="0" vert="horz" wrap="square" lIns="91440" tIns="45720" rIns="91440" bIns="45720" anchor="t" anchorCtr="0" upright="1">
                          <a:noAutofit/>
                        </wps:bodyPr>
                      </wps:wsp>
                      <wps:wsp>
                        <wps:cNvPr id="1104424231" name="Straight Arrow Connector 1"/>
                        <wps:cNvCnPr>
                          <a:cxnSpLocks noChangeShapeType="1"/>
                        </wps:cNvCnPr>
                        <wps:spPr bwMode="auto">
                          <a:xfrm>
                            <a:off x="6120" y="10267"/>
                            <a:ext cx="0" cy="216"/>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607094014" name="Straight Connector 1"/>
                        <wps:cNvCnPr>
                          <a:cxnSpLocks noChangeShapeType="1"/>
                        </wps:cNvCnPr>
                        <wps:spPr bwMode="auto">
                          <a:xfrm flipV="1">
                            <a:off x="5018" y="10280"/>
                            <a:ext cx="1104"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327428781" name="Text Box 2"/>
                        <wps:cNvSpPr txBox="1">
                          <a:spLocks noChangeArrowheads="1"/>
                        </wps:cNvSpPr>
                        <wps:spPr bwMode="auto">
                          <a:xfrm>
                            <a:off x="5414" y="9859"/>
                            <a:ext cx="566"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6A3D4B54" w14:textId="77777777" w:rsidR="00860274" w:rsidRPr="00994629" w:rsidRDefault="00860274" w:rsidP="00860274">
                              <w:pPr>
                                <w:rPr>
                                  <w:b/>
                                  <w:bCs/>
                                  <w:sz w:val="16"/>
                                  <w:szCs w:val="16"/>
                                </w:rPr>
                              </w:pPr>
                              <w:r>
                                <w:rPr>
                                  <w:b/>
                                  <w:bCs/>
                                  <w:sz w:val="16"/>
                                  <w:szCs w:val="16"/>
                                </w:rPr>
                                <w:t>NO</w:t>
                              </w:r>
                              <w:r>
                                <w:rPr>
                                  <w:b/>
                                  <w:noProof/>
                                  <w:sz w:val="16"/>
                                  <w:szCs w:val="16"/>
                                </w:rPr>
                                <w:drawing>
                                  <wp:inline distT="0" distB="0" distL="0" distR="0" wp14:anchorId="4C7FB952" wp14:editId="5AF55687">
                                    <wp:extent cx="165100" cy="69850"/>
                                    <wp:effectExtent l="0" t="0" r="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698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1394235579" name="Straight Arrow Connector 1"/>
                        <wps:cNvCnPr>
                          <a:cxnSpLocks noChangeShapeType="1"/>
                        </wps:cNvCnPr>
                        <wps:spPr bwMode="auto">
                          <a:xfrm>
                            <a:off x="2874" y="12620"/>
                            <a:ext cx="0" cy="302"/>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6568104" name="Straight Arrow Connector 1"/>
                        <wps:cNvCnPr>
                          <a:cxnSpLocks noChangeShapeType="1"/>
                        </wps:cNvCnPr>
                        <wps:spPr bwMode="auto">
                          <a:xfrm flipV="1">
                            <a:off x="2874" y="13388"/>
                            <a:ext cx="0" cy="374"/>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264418648" name="Straight Connector 1"/>
                        <wps:cNvCnPr>
                          <a:cxnSpLocks noChangeShapeType="1"/>
                        </wps:cNvCnPr>
                        <wps:spPr bwMode="auto">
                          <a:xfrm flipV="1">
                            <a:off x="2874" y="13762"/>
                            <a:ext cx="1094"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183381728" name="Text Box 2"/>
                        <wps:cNvSpPr txBox="1">
                          <a:spLocks noChangeArrowheads="1"/>
                        </wps:cNvSpPr>
                        <wps:spPr bwMode="auto">
                          <a:xfrm>
                            <a:off x="3040" y="12586"/>
                            <a:ext cx="662"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11056DC9" w14:textId="77777777" w:rsidR="00860274" w:rsidRPr="00994629" w:rsidRDefault="00860274" w:rsidP="00860274">
                              <w:pPr>
                                <w:rPr>
                                  <w:b/>
                                  <w:bCs/>
                                  <w:sz w:val="16"/>
                                  <w:szCs w:val="16"/>
                                </w:rPr>
                              </w:pPr>
                              <w:r w:rsidRPr="00994629">
                                <w:rPr>
                                  <w:b/>
                                  <w:bCs/>
                                  <w:sz w:val="16"/>
                                  <w:szCs w:val="16"/>
                                </w:rPr>
                                <w:t>YES</w:t>
                              </w:r>
                            </w:p>
                          </w:txbxContent>
                        </wps:txbx>
                        <wps:bodyPr rot="0" vert="horz" wrap="square" lIns="91440" tIns="45720" rIns="91440" bIns="45720" anchor="t" anchorCtr="0" upright="1">
                          <a:noAutofit/>
                        </wps:bodyPr>
                      </wps:wsp>
                      <wps:wsp>
                        <wps:cNvPr id="1452402800" name="Text Box 2"/>
                        <wps:cNvSpPr txBox="1">
                          <a:spLocks noChangeArrowheads="1"/>
                        </wps:cNvSpPr>
                        <wps:spPr bwMode="auto">
                          <a:xfrm>
                            <a:off x="3346" y="13388"/>
                            <a:ext cx="662"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18516B59" w14:textId="77777777" w:rsidR="00860274" w:rsidRPr="00994629" w:rsidRDefault="00860274" w:rsidP="00860274">
                              <w:pPr>
                                <w:rPr>
                                  <w:b/>
                                  <w:bCs/>
                                  <w:sz w:val="16"/>
                                  <w:szCs w:val="16"/>
                                </w:rPr>
                              </w:pPr>
                              <w:r w:rsidRPr="00994629">
                                <w:rPr>
                                  <w:b/>
                                  <w:bCs/>
                                  <w:sz w:val="16"/>
                                  <w:szCs w:val="16"/>
                                </w:rPr>
                                <w:t>YES</w:t>
                              </w:r>
                            </w:p>
                          </w:txbxContent>
                        </wps:txbx>
                        <wps:bodyPr rot="0" vert="horz" wrap="square" lIns="91440" tIns="45720" rIns="91440" bIns="45720" anchor="t" anchorCtr="0" upright="1">
                          <a:noAutofit/>
                        </wps:bodyPr>
                      </wps:wsp>
                      <wps:wsp>
                        <wps:cNvPr id="930848654" name="Straight Arrow Connector 1"/>
                        <wps:cNvCnPr>
                          <a:cxnSpLocks noChangeShapeType="1"/>
                        </wps:cNvCnPr>
                        <wps:spPr bwMode="auto">
                          <a:xfrm>
                            <a:off x="6702" y="12118"/>
                            <a:ext cx="0" cy="461"/>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03816314" name="Straight Arrow Connector 1"/>
                        <wps:cNvCnPr>
                          <a:cxnSpLocks noChangeShapeType="1"/>
                        </wps:cNvCnPr>
                        <wps:spPr bwMode="auto">
                          <a:xfrm flipV="1">
                            <a:off x="6720" y="12990"/>
                            <a:ext cx="0" cy="432"/>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09077602" name="Straight Arrow Connector 1"/>
                        <wps:cNvCnPr>
                          <a:cxnSpLocks noChangeShapeType="1"/>
                        </wps:cNvCnPr>
                        <wps:spPr bwMode="auto">
                          <a:xfrm rot="-5400000">
                            <a:off x="4318" y="11960"/>
                            <a:ext cx="0" cy="259"/>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017466408" name="Straight Connector 1"/>
                        <wps:cNvCnPr>
                          <a:cxnSpLocks noChangeShapeType="1"/>
                        </wps:cNvCnPr>
                        <wps:spPr bwMode="auto">
                          <a:xfrm rot="-5400000">
                            <a:off x="6987" y="13574"/>
                            <a:ext cx="331"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818974360" name="Text Box 2"/>
                        <wps:cNvSpPr txBox="1">
                          <a:spLocks noChangeArrowheads="1"/>
                        </wps:cNvSpPr>
                        <wps:spPr bwMode="auto">
                          <a:xfrm>
                            <a:off x="6814" y="13072"/>
                            <a:ext cx="566"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068FF912" w14:textId="77777777" w:rsidR="00860274" w:rsidRPr="00994629" w:rsidRDefault="00860274" w:rsidP="00860274">
                              <w:pPr>
                                <w:rPr>
                                  <w:b/>
                                  <w:bCs/>
                                  <w:sz w:val="16"/>
                                  <w:szCs w:val="16"/>
                                </w:rPr>
                              </w:pPr>
                              <w:r>
                                <w:rPr>
                                  <w:b/>
                                  <w:bCs/>
                                  <w:sz w:val="16"/>
                                  <w:szCs w:val="16"/>
                                </w:rPr>
                                <w:t>NO</w:t>
                              </w:r>
                            </w:p>
                          </w:txbxContent>
                        </wps:txbx>
                        <wps:bodyPr rot="0" vert="horz" wrap="square" lIns="91440" tIns="45720" rIns="91440" bIns="45720" anchor="t" anchorCtr="0" upright="1">
                          <a:noAutofit/>
                        </wps:bodyPr>
                      </wps:wsp>
                      <wps:wsp>
                        <wps:cNvPr id="192085124" name="Straight Connector 1"/>
                        <wps:cNvCnPr>
                          <a:cxnSpLocks noChangeShapeType="1"/>
                        </wps:cNvCnPr>
                        <wps:spPr bwMode="auto">
                          <a:xfrm rot="-5400000">
                            <a:off x="7184" y="13343"/>
                            <a:ext cx="461"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326038260" name="Straight Arrow Connector 1"/>
                        <wps:cNvCnPr>
                          <a:cxnSpLocks noChangeShapeType="1"/>
                        </wps:cNvCnPr>
                        <wps:spPr bwMode="auto">
                          <a:xfrm flipV="1">
                            <a:off x="8115" y="12020"/>
                            <a:ext cx="0" cy="1080"/>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84492801" name="Straight Connector 1"/>
                        <wps:cNvCnPr>
                          <a:cxnSpLocks noChangeShapeType="1"/>
                        </wps:cNvCnPr>
                        <wps:spPr bwMode="auto">
                          <a:xfrm flipV="1">
                            <a:off x="7415" y="13112"/>
                            <a:ext cx="691"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75146756" name="Text Box 2"/>
                        <wps:cNvSpPr txBox="1">
                          <a:spLocks noChangeArrowheads="1"/>
                        </wps:cNvSpPr>
                        <wps:spPr bwMode="auto">
                          <a:xfrm>
                            <a:off x="7411" y="12618"/>
                            <a:ext cx="662"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5C52E2CE" w14:textId="77777777" w:rsidR="00860274" w:rsidRPr="00994629" w:rsidRDefault="00860274" w:rsidP="00860274">
                              <w:pPr>
                                <w:rPr>
                                  <w:b/>
                                  <w:bCs/>
                                  <w:sz w:val="16"/>
                                  <w:szCs w:val="16"/>
                                </w:rPr>
                              </w:pPr>
                              <w:r w:rsidRPr="00994629">
                                <w:rPr>
                                  <w:b/>
                                  <w:bCs/>
                                  <w:sz w:val="16"/>
                                  <w:szCs w:val="16"/>
                                </w:rPr>
                                <w:t>YES</w:t>
                              </w:r>
                            </w:p>
                          </w:txbxContent>
                        </wps:txbx>
                        <wps:bodyPr rot="0" vert="horz" wrap="square" lIns="91440" tIns="45720" rIns="91440" bIns="45720" anchor="t" anchorCtr="0" upright="1">
                          <a:noAutofit/>
                        </wps:bodyPr>
                      </wps:wsp>
                      <wps:wsp>
                        <wps:cNvPr id="1177513974" name="Straight Arrow Connector 1"/>
                        <wps:cNvCnPr>
                          <a:cxnSpLocks noChangeShapeType="1"/>
                        </wps:cNvCnPr>
                        <wps:spPr bwMode="auto">
                          <a:xfrm flipV="1">
                            <a:off x="9075" y="7032"/>
                            <a:ext cx="0" cy="749"/>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38472078" name="Straight Arrow Connector 1"/>
                        <wps:cNvCnPr>
                          <a:cxnSpLocks noChangeShapeType="1"/>
                        </wps:cNvCnPr>
                        <wps:spPr bwMode="auto">
                          <a:xfrm rot="-5400000">
                            <a:off x="7618" y="10797"/>
                            <a:ext cx="0" cy="360"/>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81435726" name="Text Box 2"/>
                        <wps:cNvSpPr txBox="1">
                          <a:spLocks noChangeArrowheads="1"/>
                        </wps:cNvSpPr>
                        <wps:spPr bwMode="auto">
                          <a:xfrm>
                            <a:off x="7286" y="10505"/>
                            <a:ext cx="566"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2D3ECAC" w14:textId="77777777" w:rsidR="00860274" w:rsidRPr="00994629" w:rsidRDefault="00860274" w:rsidP="00860274">
                              <w:pPr>
                                <w:rPr>
                                  <w:b/>
                                  <w:bCs/>
                                  <w:sz w:val="16"/>
                                  <w:szCs w:val="16"/>
                                </w:rPr>
                              </w:pPr>
                              <w:r>
                                <w:rPr>
                                  <w:b/>
                                  <w:bCs/>
                                  <w:sz w:val="16"/>
                                  <w:szCs w:val="16"/>
                                </w:rPr>
                                <w:t>NO</w:t>
                              </w:r>
                              <w:r>
                                <w:rPr>
                                  <w:b/>
                                  <w:noProof/>
                                  <w:sz w:val="16"/>
                                  <w:szCs w:val="16"/>
                                </w:rPr>
                                <w:drawing>
                                  <wp:inline distT="0" distB="0" distL="0" distR="0" wp14:anchorId="472B7BA5" wp14:editId="6A3337D7">
                                    <wp:extent cx="165100" cy="69850"/>
                                    <wp:effectExtent l="0" t="0" r="0" b="0"/>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698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390462359" name="Straight Arrow Connector 1"/>
                        <wps:cNvCnPr>
                          <a:cxnSpLocks noChangeShapeType="1"/>
                        </wps:cNvCnPr>
                        <wps:spPr bwMode="auto">
                          <a:xfrm>
                            <a:off x="8953" y="11518"/>
                            <a:ext cx="0" cy="1325"/>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17643882" name="Text Box 2"/>
                        <wps:cNvSpPr txBox="1">
                          <a:spLocks noChangeArrowheads="1"/>
                        </wps:cNvSpPr>
                        <wps:spPr bwMode="auto">
                          <a:xfrm>
                            <a:off x="9023" y="11600"/>
                            <a:ext cx="662"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9F21736" w14:textId="77777777" w:rsidR="00860274" w:rsidRPr="00994629" w:rsidRDefault="00860274" w:rsidP="00860274">
                              <w:pPr>
                                <w:rPr>
                                  <w:b/>
                                  <w:bCs/>
                                  <w:sz w:val="16"/>
                                  <w:szCs w:val="16"/>
                                </w:rPr>
                              </w:pPr>
                              <w:r w:rsidRPr="00994629">
                                <w:rPr>
                                  <w:b/>
                                  <w:bCs/>
                                  <w:sz w:val="16"/>
                                  <w:szCs w:val="16"/>
                                </w:rPr>
                                <w:t>YES</w:t>
                              </w:r>
                            </w:p>
                          </w:txbxContent>
                        </wps:txbx>
                        <wps:bodyPr rot="0" vert="horz" wrap="square" lIns="91440" tIns="45720" rIns="91440" bIns="45720" anchor="t" anchorCtr="0" upright="1">
                          <a:noAutofit/>
                        </wps:bodyPr>
                      </wps:wsp>
                      <wps:wsp>
                        <wps:cNvPr id="1601832405" name="Straight Arrow Connector 1"/>
                        <wps:cNvCnPr>
                          <a:cxnSpLocks noChangeShapeType="1"/>
                        </wps:cNvCnPr>
                        <wps:spPr bwMode="auto">
                          <a:xfrm>
                            <a:off x="10070" y="10962"/>
                            <a:ext cx="0" cy="1224"/>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886917600" name="Text Box 2"/>
                        <wps:cNvSpPr txBox="1">
                          <a:spLocks noChangeArrowheads="1"/>
                        </wps:cNvSpPr>
                        <wps:spPr bwMode="auto">
                          <a:xfrm>
                            <a:off x="10117" y="11006"/>
                            <a:ext cx="566"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67713FDE" w14:textId="77777777" w:rsidR="00860274" w:rsidRPr="00994629" w:rsidRDefault="00860274" w:rsidP="00860274">
                              <w:pPr>
                                <w:rPr>
                                  <w:b/>
                                  <w:bCs/>
                                  <w:sz w:val="16"/>
                                  <w:szCs w:val="16"/>
                                </w:rPr>
                              </w:pPr>
                              <w:r>
                                <w:rPr>
                                  <w:b/>
                                  <w:bCs/>
                                  <w:sz w:val="16"/>
                                  <w:szCs w:val="16"/>
                                </w:rPr>
                                <w:t>NO</w:t>
                              </w:r>
                              <w:r>
                                <w:rPr>
                                  <w:b/>
                                  <w:noProof/>
                                  <w:sz w:val="16"/>
                                  <w:szCs w:val="16"/>
                                </w:rPr>
                                <w:drawing>
                                  <wp:inline distT="0" distB="0" distL="0" distR="0" wp14:anchorId="7EAC0BE6" wp14:editId="2951781B">
                                    <wp:extent cx="165100" cy="69850"/>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698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976780938" name="Straight Connector 1"/>
                        <wps:cNvCnPr>
                          <a:cxnSpLocks noChangeShapeType="1"/>
                        </wps:cNvCnPr>
                        <wps:spPr bwMode="auto">
                          <a:xfrm rot="-5400000">
                            <a:off x="10392" y="13377"/>
                            <a:ext cx="331"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315151539" name="Straight Connector 1"/>
                        <wps:cNvCnPr>
                          <a:cxnSpLocks noChangeShapeType="1"/>
                        </wps:cNvCnPr>
                        <wps:spPr bwMode="auto">
                          <a:xfrm flipV="1">
                            <a:off x="10070" y="13202"/>
                            <a:ext cx="490" cy="12"/>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164315641" name="Straight Arrow Connector 1"/>
                        <wps:cNvCnPr>
                          <a:cxnSpLocks noChangeShapeType="1"/>
                        </wps:cNvCnPr>
                        <wps:spPr bwMode="auto">
                          <a:xfrm flipV="1">
                            <a:off x="10089" y="12620"/>
                            <a:ext cx="0" cy="605"/>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85408158" name="Text Box 2"/>
                        <wps:cNvSpPr txBox="1">
                          <a:spLocks noChangeArrowheads="1"/>
                        </wps:cNvSpPr>
                        <wps:spPr bwMode="auto">
                          <a:xfrm>
                            <a:off x="10166" y="12749"/>
                            <a:ext cx="566"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5797FE5" w14:textId="77777777" w:rsidR="00860274" w:rsidRPr="00994629" w:rsidRDefault="00860274" w:rsidP="00860274">
                              <w:pPr>
                                <w:rPr>
                                  <w:b/>
                                  <w:bCs/>
                                  <w:sz w:val="16"/>
                                  <w:szCs w:val="16"/>
                                </w:rPr>
                              </w:pPr>
                              <w:r>
                                <w:rPr>
                                  <w:b/>
                                  <w:bCs/>
                                  <w:sz w:val="16"/>
                                  <w:szCs w:val="16"/>
                                </w:rPr>
                                <w:t>NO</w:t>
                              </w:r>
                              <w:r>
                                <w:rPr>
                                  <w:b/>
                                  <w:noProof/>
                                  <w:sz w:val="16"/>
                                  <w:szCs w:val="16"/>
                                </w:rPr>
                                <w:drawing>
                                  <wp:inline distT="0" distB="0" distL="0" distR="0" wp14:anchorId="112C571A" wp14:editId="6D162AED">
                                    <wp:extent cx="165100" cy="69850"/>
                                    <wp:effectExtent l="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698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1993035547" name="Straight Arrow Connector 1"/>
                        <wps:cNvCnPr>
                          <a:cxnSpLocks noChangeShapeType="1"/>
                        </wps:cNvCnPr>
                        <wps:spPr bwMode="auto">
                          <a:xfrm flipV="1">
                            <a:off x="6238" y="6458"/>
                            <a:ext cx="0" cy="734"/>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631958433" name="Straight Connector 1"/>
                        <wps:cNvCnPr>
                          <a:cxnSpLocks noChangeShapeType="1"/>
                        </wps:cNvCnPr>
                        <wps:spPr bwMode="auto">
                          <a:xfrm rot="-5400000">
                            <a:off x="6492" y="7450"/>
                            <a:ext cx="562"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517438642" name="Straight Connector 1"/>
                        <wps:cNvCnPr>
                          <a:cxnSpLocks noChangeShapeType="1"/>
                        </wps:cNvCnPr>
                        <wps:spPr bwMode="auto">
                          <a:xfrm flipV="1">
                            <a:off x="6240" y="7174"/>
                            <a:ext cx="533" cy="1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960204181" name="Text Box 2"/>
                        <wps:cNvSpPr txBox="1">
                          <a:spLocks noChangeArrowheads="1"/>
                        </wps:cNvSpPr>
                        <wps:spPr bwMode="auto">
                          <a:xfrm>
                            <a:off x="6327" y="6783"/>
                            <a:ext cx="662"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0679C5EE" w14:textId="77777777" w:rsidR="00860274" w:rsidRPr="00994629" w:rsidRDefault="00860274" w:rsidP="00860274">
                              <w:pPr>
                                <w:rPr>
                                  <w:b/>
                                  <w:bCs/>
                                  <w:sz w:val="16"/>
                                  <w:szCs w:val="16"/>
                                </w:rPr>
                              </w:pPr>
                              <w:r w:rsidRPr="00994629">
                                <w:rPr>
                                  <w:b/>
                                  <w:bCs/>
                                  <w:sz w:val="16"/>
                                  <w:szCs w:val="16"/>
                                </w:rPr>
                                <w:t>YES</w:t>
                              </w:r>
                            </w:p>
                          </w:txbxContent>
                        </wps:txbx>
                        <wps:bodyPr rot="0" vert="horz" wrap="square" lIns="91440" tIns="45720" rIns="91440" bIns="45720" anchor="t" anchorCtr="0" upright="1">
                          <a:noAutofit/>
                        </wps:bodyPr>
                      </wps:wsp>
                      <wps:wsp>
                        <wps:cNvPr id="2014968598" name="Straight Arrow Connector 1"/>
                        <wps:cNvCnPr>
                          <a:cxnSpLocks noChangeShapeType="1"/>
                        </wps:cNvCnPr>
                        <wps:spPr bwMode="auto">
                          <a:xfrm>
                            <a:off x="5564" y="12616"/>
                            <a:ext cx="0" cy="389"/>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78605935" name="Text Box 2"/>
                        <wps:cNvSpPr txBox="1">
                          <a:spLocks noChangeArrowheads="1"/>
                        </wps:cNvSpPr>
                        <wps:spPr bwMode="auto">
                          <a:xfrm>
                            <a:off x="4770" y="12692"/>
                            <a:ext cx="662"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08AAEA72" w14:textId="77777777" w:rsidR="00860274" w:rsidRPr="00994629" w:rsidRDefault="00860274" w:rsidP="00860274">
                              <w:pPr>
                                <w:rPr>
                                  <w:b/>
                                  <w:bCs/>
                                  <w:sz w:val="16"/>
                                  <w:szCs w:val="16"/>
                                </w:rPr>
                              </w:pPr>
                              <w:r w:rsidRPr="00994629">
                                <w:rPr>
                                  <w:b/>
                                  <w:bCs/>
                                  <w:sz w:val="16"/>
                                  <w:szCs w:val="16"/>
                                </w:rPr>
                                <w:t>YES</w:t>
                              </w:r>
                            </w:p>
                          </w:txbxContent>
                        </wps:txbx>
                        <wps:bodyPr rot="0" vert="horz" wrap="square" lIns="91440" tIns="45720" rIns="91440" bIns="45720" anchor="t" anchorCtr="0" upright="1">
                          <a:noAutofit/>
                        </wps:bodyPr>
                      </wps:wsp>
                      <wps:wsp>
                        <wps:cNvPr id="1014747337" name="Straight Connector 1"/>
                        <wps:cNvCnPr>
                          <a:cxnSpLocks noChangeShapeType="1"/>
                        </wps:cNvCnPr>
                        <wps:spPr bwMode="auto">
                          <a:xfrm rot="-5400000">
                            <a:off x="6074" y="11559"/>
                            <a:ext cx="158"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515882685" name="Straight Connector 1"/>
                        <wps:cNvCnPr>
                          <a:cxnSpLocks noChangeShapeType="1"/>
                        </wps:cNvCnPr>
                        <wps:spPr bwMode="auto">
                          <a:xfrm flipV="1">
                            <a:off x="6138" y="11638"/>
                            <a:ext cx="576" cy="12"/>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590260079" name="Straight Connector 1"/>
                        <wps:cNvCnPr>
                          <a:cxnSpLocks noChangeShapeType="1"/>
                        </wps:cNvCnPr>
                        <wps:spPr bwMode="auto">
                          <a:xfrm rot="-5400000">
                            <a:off x="6612" y="11708"/>
                            <a:ext cx="216"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904994073" name="Straight Arrow Connector 1"/>
                        <wps:cNvCnPr>
                          <a:cxnSpLocks noChangeShapeType="1"/>
                        </wps:cNvCnPr>
                        <wps:spPr bwMode="auto">
                          <a:xfrm rot="-5400000">
                            <a:off x="6989" y="11575"/>
                            <a:ext cx="0" cy="518"/>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062163237" name="Text Box 1206"/>
                        <wps:cNvSpPr txBox="1">
                          <a:spLocks noChangeArrowheads="1"/>
                        </wps:cNvSpPr>
                        <wps:spPr bwMode="auto">
                          <a:xfrm>
                            <a:off x="4925" y="7965"/>
                            <a:ext cx="618" cy="3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F0C69F" w14:textId="77777777" w:rsidR="00860274" w:rsidRPr="00C14D84" w:rsidRDefault="00860274" w:rsidP="00860274">
                              <w:pPr>
                                <w:rPr>
                                  <w:sz w:val="16"/>
                                  <w:szCs w:val="16"/>
                                </w:rPr>
                              </w:pPr>
                              <w:r w:rsidRPr="009E7C3D">
                                <w:rPr>
                                  <w:b/>
                                  <w:bCs/>
                                  <w:sz w:val="16"/>
                                  <w:szCs w:val="16"/>
                                </w:rPr>
                                <w:t>NO</w:t>
                              </w:r>
                            </w:p>
                          </w:txbxContent>
                        </wps:txbx>
                        <wps:bodyPr rot="0" vert="horz" wrap="square" lIns="91440" tIns="45720" rIns="91440" bIns="45720" anchor="t" anchorCtr="0" upright="1">
                          <a:noAutofit/>
                        </wps:bodyPr>
                      </wps:wsp>
                      <wps:wsp>
                        <wps:cNvPr id="1343182749" name="Text Box 1207"/>
                        <wps:cNvSpPr txBox="1">
                          <a:spLocks noChangeArrowheads="1"/>
                        </wps:cNvSpPr>
                        <wps:spPr bwMode="auto">
                          <a:xfrm>
                            <a:off x="7892" y="7981"/>
                            <a:ext cx="618" cy="3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0085DE" w14:textId="77777777" w:rsidR="00860274" w:rsidRPr="009E7C3D" w:rsidRDefault="00860274" w:rsidP="00860274">
                              <w:pPr>
                                <w:rPr>
                                  <w:b/>
                                  <w:bCs/>
                                  <w:sz w:val="16"/>
                                  <w:szCs w:val="16"/>
                                </w:rPr>
                              </w:pPr>
                              <w:r w:rsidRPr="009E7C3D">
                                <w:rPr>
                                  <w:b/>
                                  <w:bCs/>
                                  <w:sz w:val="16"/>
                                  <w:szCs w:val="16"/>
                                </w:rPr>
                                <w:t>NO</w:t>
                              </w:r>
                            </w:p>
                          </w:txbxContent>
                        </wps:txbx>
                        <wps:bodyPr rot="0" vert="horz" wrap="square" lIns="91440" tIns="45720" rIns="91440" bIns="45720" anchor="t" anchorCtr="0" upright="1">
                          <a:noAutofit/>
                        </wps:bodyPr>
                      </wps:wsp>
                      <wps:wsp>
                        <wps:cNvPr id="906447698" name="Text Box 2"/>
                        <wps:cNvSpPr txBox="1">
                          <a:spLocks noChangeArrowheads="1"/>
                        </wps:cNvSpPr>
                        <wps:spPr bwMode="auto">
                          <a:xfrm>
                            <a:off x="8316" y="7549"/>
                            <a:ext cx="662"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61C9A1E" w14:textId="77777777" w:rsidR="00860274" w:rsidRPr="00994629" w:rsidRDefault="00860274" w:rsidP="00860274">
                              <w:pPr>
                                <w:rPr>
                                  <w:b/>
                                  <w:bCs/>
                                  <w:sz w:val="16"/>
                                  <w:szCs w:val="16"/>
                                </w:rPr>
                              </w:pPr>
                              <w:r w:rsidRPr="00994629">
                                <w:rPr>
                                  <w:b/>
                                  <w:bCs/>
                                  <w:sz w:val="16"/>
                                  <w:szCs w:val="16"/>
                                </w:rPr>
                                <w:t>YES</w:t>
                              </w:r>
                            </w:p>
                          </w:txbxContent>
                        </wps:txbx>
                        <wps:bodyPr rot="0" vert="horz" wrap="square" lIns="91440" tIns="45720" rIns="91440" bIns="45720" anchor="t" anchorCtr="0" upright="1">
                          <a:noAutofit/>
                        </wps:bodyPr>
                      </wps:wsp>
                      <wps:wsp>
                        <wps:cNvPr id="913876427" name="Text Box 1210"/>
                        <wps:cNvSpPr txBox="1">
                          <a:spLocks noChangeArrowheads="1"/>
                        </wps:cNvSpPr>
                        <wps:spPr bwMode="auto">
                          <a:xfrm>
                            <a:off x="3925" y="11582"/>
                            <a:ext cx="618" cy="3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51767F" w14:textId="77777777" w:rsidR="00860274" w:rsidRPr="009E7C3D" w:rsidRDefault="00860274" w:rsidP="00860274">
                              <w:pPr>
                                <w:rPr>
                                  <w:b/>
                                  <w:bCs/>
                                  <w:sz w:val="16"/>
                                  <w:szCs w:val="16"/>
                                </w:rPr>
                              </w:pPr>
                              <w:r w:rsidRPr="009E7C3D">
                                <w:rPr>
                                  <w:b/>
                                  <w:bCs/>
                                  <w:sz w:val="16"/>
                                  <w:szCs w:val="16"/>
                                </w:rPr>
                                <w:t>NO</w:t>
                              </w:r>
                            </w:p>
                          </w:txbxContent>
                        </wps:txbx>
                        <wps:bodyPr rot="0" vert="horz" wrap="square" lIns="91440" tIns="45720" rIns="91440" bIns="45720" anchor="t" anchorCtr="0" upright="1">
                          <a:noAutofit/>
                        </wps:bodyPr>
                      </wps:wsp>
                      <wps:wsp>
                        <wps:cNvPr id="1459182749" name="Text Box 1215"/>
                        <wps:cNvSpPr txBox="1">
                          <a:spLocks noChangeArrowheads="1"/>
                        </wps:cNvSpPr>
                        <wps:spPr bwMode="auto">
                          <a:xfrm>
                            <a:off x="6653" y="11320"/>
                            <a:ext cx="633" cy="3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3BBAE1" w14:textId="77777777" w:rsidR="00860274" w:rsidRPr="009E7C3D" w:rsidRDefault="00860274" w:rsidP="00860274">
                              <w:pPr>
                                <w:rPr>
                                  <w:b/>
                                  <w:bCs/>
                                  <w:sz w:val="16"/>
                                  <w:szCs w:val="16"/>
                                </w:rPr>
                              </w:pPr>
                              <w:r w:rsidRPr="009E7C3D">
                                <w:rPr>
                                  <w:b/>
                                  <w:bCs/>
                                  <w:sz w:val="16"/>
                                  <w:szCs w:val="16"/>
                                </w:rPr>
                                <w:t>YES</w:t>
                              </w:r>
                            </w:p>
                          </w:txbxContent>
                        </wps:txbx>
                        <wps:bodyPr rot="0" vert="horz" wrap="square" lIns="91440" tIns="45720" rIns="91440" bIns="45720" anchor="t" anchorCtr="0" upright="1">
                          <a:noAutofit/>
                        </wps:bodyPr>
                      </wps:wsp>
                      <wps:wsp>
                        <wps:cNvPr id="2098442736" name="Straight Connector 1"/>
                        <wps:cNvCnPr>
                          <a:cxnSpLocks noChangeShapeType="1"/>
                        </wps:cNvCnPr>
                        <wps:spPr bwMode="auto">
                          <a:xfrm flipV="1">
                            <a:off x="6730" y="13420"/>
                            <a:ext cx="418" cy="12"/>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741424537" name="Text Box 1221"/>
                        <wps:cNvSpPr txBox="1">
                          <a:spLocks noChangeArrowheads="1"/>
                        </wps:cNvSpPr>
                        <wps:spPr bwMode="auto">
                          <a:xfrm>
                            <a:off x="6793" y="12153"/>
                            <a:ext cx="618" cy="3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7D3449" w14:textId="77777777" w:rsidR="00860274" w:rsidRPr="00C14D84" w:rsidRDefault="00860274" w:rsidP="00860274">
                              <w:pPr>
                                <w:rPr>
                                  <w:sz w:val="16"/>
                                  <w:szCs w:val="16"/>
                                </w:rPr>
                              </w:pPr>
                              <w:r w:rsidRPr="009E7C3D">
                                <w:rPr>
                                  <w:b/>
                                  <w:bCs/>
                                  <w:sz w:val="16"/>
                                  <w:szCs w:val="16"/>
                                </w:rPr>
                                <w:t>NO</w:t>
                              </w:r>
                            </w:p>
                          </w:txbxContent>
                        </wps:txbx>
                        <wps:bodyPr rot="0" vert="horz" wrap="square" lIns="91440" tIns="45720" rIns="91440" bIns="45720" anchor="t" anchorCtr="0" upright="1">
                          <a:noAutofit/>
                        </wps:bodyPr>
                      </wps:wsp>
                    </wpg:wgp>
                  </a:graphicData>
                </a:graphic>
              </wp:inline>
            </w:drawing>
          </mc:Choice>
          <mc:Fallback>
            <w:pict>
              <v:group w14:anchorId="0A1BFDC6" id="Group 1758" o:spid="_x0000_s1026" style="width:468pt;height:651.1pt;mso-position-horizontal-relative:char;mso-position-vertical-relative:line" coordorigin="1450,1440" coordsize="9378,130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">
                <v:shapetype id="_x0000_t32" coordsize="21600,21600" o:spt="32" o:oned="t" path="m,l21600,21600e" filled="f">
                  <v:path arrowok="t" fillok="f" o:connecttype="none"/>
                  <o:lock v:ext="edit" shapetype="t"/>
                </v:shapetype>
                <v:shape id="Straight Arrow Connector 1" o:spid="_x0000_s1027" type="#_x0000_t32" style="position:absolute;left:6657;top:2453;width:0;height:3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" strokeweight=".5pt">
                  <v:stroke endarrow="block" joinstyle="miter"/>
                </v:shape>
                <v:shapetype id="_x0000_t202" coordsize="21600,21600" o:spt="202" path="m,l,21600r21600,l21600,xe">
                  <v:stroke joinstyle="miter"/>
                  <v:path gradientshapeok="t" o:connecttype="rect"/>
                </v:shapetype>
                <v:shape id="Text Box 2" o:spid="_x0000_s1028" type="#_x0000_t202" style="position:absolute;left:8936;top:3540;width:1670;height: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" stroked="f" strokeweight="1pt">
                  <v:textbox>
                    <w:txbxContent>
                      <w:p w14:paraId="7DF80612" w14:textId="77777777" w:rsidR="00860274" w:rsidRPr="00994629" w:rsidRDefault="00860274" w:rsidP="00860274">
                        <w:pPr>
                          <w:rPr>
                            <w:b/>
                            <w:bCs/>
                            <w:sz w:val="16"/>
                            <w:szCs w:val="16"/>
                          </w:rPr>
                        </w:pPr>
                        <w:r w:rsidRPr="00994629">
                          <w:rPr>
                            <w:b/>
                            <w:bCs/>
                            <w:sz w:val="16"/>
                            <w:szCs w:val="16"/>
                          </w:rPr>
                          <w:t>Go to Flowchart</w:t>
                        </w:r>
                        <w:r>
                          <w:rPr>
                            <w:b/>
                            <w:bCs/>
                            <w:sz w:val="16"/>
                            <w:szCs w:val="16"/>
                          </w:rPr>
                          <w:t xml:space="preserve"> 2</w:t>
                        </w:r>
                      </w:p>
                    </w:txbxContent>
                  </v:textbox>
                </v:shape>
                <v:shape id="Text Box 2" o:spid="_x0000_s1029" type="#_x0000_t202" style="position:absolute;left:8491;top:2907;width:662;height: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" stroked="f" strokeweight="1pt">
                  <v:textbox>
                    <w:txbxContent>
                      <w:p w14:paraId="2F0DE098" w14:textId="77777777" w:rsidR="00860274" w:rsidRPr="00994629" w:rsidRDefault="00860274" w:rsidP="00860274">
                        <w:pPr>
                          <w:rPr>
                            <w:b/>
                            <w:bCs/>
                            <w:sz w:val="16"/>
                            <w:szCs w:val="16"/>
                          </w:rPr>
                        </w:pPr>
                        <w:r w:rsidRPr="00994629">
                          <w:rPr>
                            <w:b/>
                            <w:bCs/>
                            <w:sz w:val="16"/>
                            <w:szCs w:val="16"/>
                          </w:rPr>
                          <w:t>YES</w:t>
                        </w:r>
                      </w:p>
                    </w:txbxContent>
                  </v:textbox>
                </v:shape>
                <v:shape id="Straight Arrow Connector 1" o:spid="_x0000_s1030" type="#_x0000_t32" style="position:absolute;left:6661;top:3794;width:0;height:3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" strokeweight=".5pt">
                  <v:stroke endarrow="block" joinstyle="miter"/>
                </v:shape>
                <v:shape id="Text Box 2" o:spid="_x0000_s1031" type="#_x0000_t202" style="position:absolute;left:6758;top:3810;width:566;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" stroked="f" strokeweight="1pt">
                  <v:textbox>
                    <w:txbxContent>
                      <w:p w14:paraId="426DEB07" w14:textId="77777777" w:rsidR="00860274" w:rsidRPr="00994629" w:rsidRDefault="00860274" w:rsidP="00860274">
                        <w:pPr>
                          <w:rPr>
                            <w:b/>
                            <w:bCs/>
                            <w:sz w:val="16"/>
                            <w:szCs w:val="16"/>
                          </w:rPr>
                        </w:pPr>
                        <w:r>
                          <w:rPr>
                            <w:b/>
                            <w:bCs/>
                            <w:sz w:val="16"/>
                            <w:szCs w:val="16"/>
                          </w:rPr>
                          <w:t>NO</w:t>
                        </w:r>
                      </w:p>
                    </w:txbxContent>
                  </v:textbox>
                </v:shape>
                <v:line id="Straight Connector 1" o:spid="_x0000_s1032" style="position:absolute;flip:y;visibility:visible;mso-wrap-style:square" from="10090,6614" to="10711,6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" strokeweight=".5pt">
                  <v:stroke joinstyle="miter"/>
                </v:line>
                <v:shape id="Straight Arrow Connector 1" o:spid="_x0000_s1033" type="#_x0000_t32" style="position:absolute;left:3480;top:5263;width:0;height:2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" strokeweight=".5pt">
                  <v:stroke endarrow="block" joinstyle="miter"/>
                </v:shape>
                <v:rect id="Rectangle 1" o:spid="_x0000_s1034" style="position:absolute;left:4858;top:1440;width:3629;height:10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" strokeweight="1pt">
                  <v:textbox>
                    <w:txbxContent>
                      <w:p w14:paraId="0DDE5425" w14:textId="77777777" w:rsidR="00860274" w:rsidRPr="00994629" w:rsidRDefault="00860274" w:rsidP="00860274">
                        <w:pPr>
                          <w:jc w:val="center"/>
                          <w:rPr>
                            <w:b/>
                            <w:bCs/>
                            <w:sz w:val="16"/>
                            <w:szCs w:val="16"/>
                          </w:rPr>
                        </w:pPr>
                        <w:r w:rsidRPr="00994629">
                          <w:rPr>
                            <w:b/>
                            <w:bCs/>
                            <w:sz w:val="16"/>
                            <w:szCs w:val="16"/>
                          </w:rPr>
                          <w:t>10 CFR 50.65 (a)(4)</w:t>
                        </w:r>
                      </w:p>
                      <w:p w14:paraId="254ED8CC" w14:textId="6D0CA5EE" w:rsidR="00860274" w:rsidRPr="00994629" w:rsidRDefault="00291D93" w:rsidP="00860274">
                        <w:pPr>
                          <w:jc w:val="center"/>
                          <w:rPr>
                            <w:b/>
                            <w:bCs/>
                            <w:sz w:val="16"/>
                            <w:szCs w:val="16"/>
                          </w:rPr>
                        </w:pPr>
                        <w:ins w:id="28" w:author="Author">
                          <w:r>
                            <w:rPr>
                              <w:b/>
                              <w:bCs/>
                              <w:sz w:val="16"/>
                              <w:szCs w:val="16"/>
                            </w:rPr>
                            <w:t>10 CFR 50.69</w:t>
                          </w:r>
                        </w:ins>
                      </w:p>
                      <w:p w14:paraId="5CDFDD47" w14:textId="1CB185AA" w:rsidR="00860274" w:rsidRDefault="00291D93" w:rsidP="00860274">
                        <w:pPr>
                          <w:jc w:val="center"/>
                          <w:rPr>
                            <w:b/>
                            <w:bCs/>
                            <w:sz w:val="16"/>
                            <w:szCs w:val="16"/>
                          </w:rPr>
                        </w:pPr>
                        <w:ins w:id="29" w:author="Author">
                          <w:r>
                            <w:rPr>
                              <w:b/>
                              <w:bCs/>
                              <w:sz w:val="16"/>
                              <w:szCs w:val="16"/>
                            </w:rPr>
                            <w:t>NFPA 805</w:t>
                          </w:r>
                        </w:ins>
                      </w:p>
                      <w:p w14:paraId="1338DE76" w14:textId="661D33F1" w:rsidR="00860274" w:rsidRPr="00994629" w:rsidRDefault="000944E4" w:rsidP="00860274">
                        <w:pPr>
                          <w:jc w:val="center"/>
                          <w:rPr>
                            <w:b/>
                            <w:bCs/>
                            <w:sz w:val="16"/>
                            <w:szCs w:val="16"/>
                          </w:rPr>
                        </w:pPr>
                        <w:ins w:id="30" w:author="Author">
                          <w:r>
                            <w:rPr>
                              <w:b/>
                              <w:bCs/>
                              <w:sz w:val="16"/>
                              <w:szCs w:val="16"/>
                            </w:rPr>
                            <w:t>RICT / SFCP</w:t>
                          </w:r>
                        </w:ins>
                      </w:p>
                      <w:p w14:paraId="07BB1D67" w14:textId="77777777" w:rsidR="00860274" w:rsidRPr="00994629" w:rsidRDefault="00860274" w:rsidP="00860274">
                        <w:pPr>
                          <w:jc w:val="center"/>
                          <w:rPr>
                            <w:b/>
                            <w:bCs/>
                            <w:sz w:val="16"/>
                            <w:szCs w:val="16"/>
                          </w:rPr>
                        </w:pPr>
                        <w:r w:rsidRPr="00994629">
                          <w:rPr>
                            <w:b/>
                            <w:bCs/>
                            <w:sz w:val="16"/>
                            <w:szCs w:val="16"/>
                          </w:rPr>
                          <w:t>Performance Issue</w:t>
                        </w:r>
                      </w:p>
                    </w:txbxContent>
                  </v:textbox>
                </v:rect>
                <v:shape id="Text Box 2" o:spid="_x0000_s1035" type="#_x0000_t202" style="position:absolute;left:1450;top:1440;width:3334;height: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" stroked="f">
                  <v:textbox style="mso-fit-shape-to-text:t">
                    <w:txbxContent>
                      <w:p w14:paraId="3063A54D" w14:textId="77777777" w:rsidR="00860274" w:rsidRPr="0002426C" w:rsidRDefault="00860274" w:rsidP="00860274">
                        <w:pPr>
                          <w:jc w:val="center"/>
                          <w:rPr>
                            <w:b/>
                            <w:bCs/>
                          </w:rPr>
                        </w:pPr>
                        <w:r w:rsidRPr="0002426C">
                          <w:rPr>
                            <w:b/>
                            <w:bCs/>
                          </w:rPr>
                          <w:t>Flow</w:t>
                        </w:r>
                        <w:r>
                          <w:rPr>
                            <w:b/>
                            <w:bCs/>
                          </w:rPr>
                          <w:t xml:space="preserve">chart </w:t>
                        </w:r>
                        <w:r w:rsidRPr="0002426C">
                          <w:rPr>
                            <w:b/>
                            <w:bCs/>
                          </w:rPr>
                          <w:t>1</w:t>
                        </w:r>
                      </w:p>
                      <w:p w14:paraId="79C94D3E" w14:textId="77777777" w:rsidR="00860274" w:rsidRPr="0002426C" w:rsidRDefault="00860274" w:rsidP="00860274">
                        <w:pPr>
                          <w:jc w:val="center"/>
                          <w:rPr>
                            <w:b/>
                            <w:bCs/>
                          </w:rPr>
                        </w:pPr>
                        <w:r w:rsidRPr="0002426C">
                          <w:rPr>
                            <w:b/>
                            <w:bCs/>
                          </w:rPr>
                          <w:t>Assessment of Risk Deficit</w:t>
                        </w:r>
                      </w:p>
                    </w:txbxContent>
                  </v:textbox>
                </v:shape>
                <v:shapetype id="_x0000_t4" coordsize="21600,21600" o:spt="4" path="m10800,l,10800,10800,21600,21600,10800xe">
                  <v:stroke joinstyle="miter"/>
                  <v:path gradientshapeok="t" o:connecttype="rect" textboxrect="5400,5400,16200,16200"/>
                </v:shapetype>
                <v:shape id="Diamond 1" o:spid="_x0000_s1036" type="#_x0000_t4" style="position:absolute;left:4908;top:2747;width:3516;height:10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" strokeweight="1pt">
                  <v:textbox>
                    <w:txbxContent>
                      <w:p w14:paraId="3AA52E4C" w14:textId="77777777" w:rsidR="00860274" w:rsidRPr="00994629" w:rsidRDefault="00860274" w:rsidP="00860274">
                        <w:pPr>
                          <w:jc w:val="center"/>
                          <w:rPr>
                            <w:b/>
                            <w:bCs/>
                            <w:sz w:val="16"/>
                            <w:szCs w:val="16"/>
                          </w:rPr>
                        </w:pPr>
                        <w:r w:rsidRPr="00994629">
                          <w:rPr>
                            <w:b/>
                            <w:bCs/>
                            <w:sz w:val="16"/>
                            <w:szCs w:val="16"/>
                          </w:rPr>
                          <w:t xml:space="preserve">Is finding </w:t>
                        </w:r>
                        <w:r>
                          <w:rPr>
                            <w:b/>
                            <w:bCs/>
                            <w:sz w:val="16"/>
                            <w:szCs w:val="16"/>
                          </w:rPr>
                          <w:t>r</w:t>
                        </w:r>
                        <w:r w:rsidRPr="00994629">
                          <w:rPr>
                            <w:b/>
                            <w:bCs/>
                            <w:sz w:val="16"/>
                            <w:szCs w:val="16"/>
                          </w:rPr>
                          <w:t>elated to RMAs Only?</w:t>
                        </w:r>
                      </w:p>
                    </w:txbxContent>
                  </v:textbox>
                </v:shape>
                <v:rect id="Rectangle 1" o:spid="_x0000_s1037" style="position:absolute;left:5837;top:4205;width:1632;height:5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" strokeweight="1pt">
                  <v:textbox>
                    <w:txbxContent>
                      <w:p w14:paraId="6DEDED4D" w14:textId="77777777" w:rsidR="00860274" w:rsidRPr="00994629" w:rsidRDefault="00860274" w:rsidP="00860274">
                        <w:pPr>
                          <w:jc w:val="center"/>
                          <w:rPr>
                            <w:b/>
                            <w:bCs/>
                            <w:sz w:val="16"/>
                            <w:szCs w:val="16"/>
                          </w:rPr>
                        </w:pPr>
                        <w:r>
                          <w:rPr>
                            <w:b/>
                            <w:bCs/>
                            <w:sz w:val="16"/>
                            <w:szCs w:val="16"/>
                          </w:rPr>
                          <w:t>Determine actual risk (Step 4.1)</w:t>
                        </w:r>
                      </w:p>
                    </w:txbxContent>
                  </v:textbox>
                </v:rect>
                <v:shape id="Diamond 1" o:spid="_x0000_s1038" type="#_x0000_t4" style="position:absolute;left:1882;top:5531;width:3196;height:14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" strokeweight="1pt">
                  <v:textbox>
                    <w:txbxContent>
                      <w:p w14:paraId="5BB59F0D" w14:textId="77777777" w:rsidR="00860274" w:rsidRDefault="00860274" w:rsidP="00860274">
                        <w:pPr>
                          <w:ind w:left="-90"/>
                          <w:jc w:val="center"/>
                          <w:rPr>
                            <w:b/>
                            <w:bCs/>
                            <w:sz w:val="16"/>
                            <w:szCs w:val="16"/>
                          </w:rPr>
                        </w:pPr>
                        <w:r w:rsidRPr="00994629">
                          <w:rPr>
                            <w:b/>
                            <w:bCs/>
                            <w:sz w:val="16"/>
                            <w:szCs w:val="16"/>
                          </w:rPr>
                          <w:t xml:space="preserve">Is </w:t>
                        </w:r>
                        <w:r>
                          <w:rPr>
                            <w:b/>
                            <w:bCs/>
                            <w:sz w:val="16"/>
                            <w:szCs w:val="16"/>
                          </w:rPr>
                          <w:t>Risk Deficit</w:t>
                        </w:r>
                      </w:p>
                      <w:p w14:paraId="61A3AE21" w14:textId="77777777" w:rsidR="00860274" w:rsidRDefault="00860274" w:rsidP="00860274">
                        <w:pPr>
                          <w:ind w:left="-90"/>
                          <w:jc w:val="center"/>
                          <w:rPr>
                            <w:b/>
                            <w:bCs/>
                            <w:sz w:val="16"/>
                            <w:szCs w:val="16"/>
                          </w:rPr>
                        </w:pPr>
                        <w:r>
                          <w:rPr>
                            <w:b/>
                            <w:bCs/>
                            <w:sz w:val="16"/>
                            <w:szCs w:val="16"/>
                          </w:rPr>
                          <w:t>&gt; 1 E-6 (ICDPD)</w:t>
                        </w:r>
                        <w:r w:rsidRPr="00994629">
                          <w:rPr>
                            <w:b/>
                            <w:bCs/>
                            <w:sz w:val="16"/>
                            <w:szCs w:val="16"/>
                          </w:rPr>
                          <w:t xml:space="preserve"> </w:t>
                        </w:r>
                        <w:r>
                          <w:rPr>
                            <w:b/>
                            <w:bCs/>
                            <w:sz w:val="16"/>
                            <w:szCs w:val="16"/>
                          </w:rPr>
                          <w:t>or</w:t>
                        </w:r>
                      </w:p>
                      <w:p w14:paraId="5F5C2438" w14:textId="77777777" w:rsidR="00860274" w:rsidRPr="00994629" w:rsidRDefault="00860274" w:rsidP="00860274">
                        <w:pPr>
                          <w:ind w:left="-90"/>
                          <w:jc w:val="center"/>
                          <w:rPr>
                            <w:b/>
                            <w:bCs/>
                            <w:sz w:val="16"/>
                            <w:szCs w:val="16"/>
                          </w:rPr>
                        </w:pPr>
                        <w:r>
                          <w:rPr>
                            <w:b/>
                            <w:bCs/>
                            <w:sz w:val="16"/>
                            <w:szCs w:val="16"/>
                          </w:rPr>
                          <w:t>&gt; 1 E-7 (ILERPD)</w:t>
                        </w:r>
                        <w:r w:rsidRPr="00994629">
                          <w:rPr>
                            <w:b/>
                            <w:bCs/>
                            <w:sz w:val="16"/>
                            <w:szCs w:val="16"/>
                          </w:rPr>
                          <w:t>?</w:t>
                        </w:r>
                      </w:p>
                    </w:txbxContent>
                  </v:textbox>
                </v:shape>
                <v:shape id="Diamond 1" o:spid="_x0000_s1039" type="#_x0000_t4" style="position:absolute;left:4417;top:11582;width:2303;height:10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" strokeweight="1pt">
                  <v:textbox>
                    <w:txbxContent>
                      <w:p w14:paraId="6CE65853" w14:textId="77777777" w:rsidR="00860274" w:rsidRDefault="00860274" w:rsidP="00860274">
                        <w:pPr>
                          <w:ind w:left="-90"/>
                          <w:jc w:val="center"/>
                          <w:rPr>
                            <w:b/>
                            <w:bCs/>
                            <w:sz w:val="16"/>
                            <w:szCs w:val="16"/>
                          </w:rPr>
                        </w:pPr>
                        <w:r>
                          <w:rPr>
                            <w:b/>
                            <w:bCs/>
                            <w:sz w:val="16"/>
                            <w:szCs w:val="16"/>
                          </w:rPr>
                          <w:t>1 or 2 RMAs</w:t>
                        </w:r>
                      </w:p>
                      <w:p w14:paraId="5BD75C24" w14:textId="77777777" w:rsidR="00860274" w:rsidRPr="00994629" w:rsidRDefault="00860274" w:rsidP="00860274">
                        <w:pPr>
                          <w:ind w:left="-90"/>
                          <w:jc w:val="center"/>
                          <w:rPr>
                            <w:b/>
                            <w:bCs/>
                            <w:sz w:val="16"/>
                            <w:szCs w:val="16"/>
                          </w:rPr>
                        </w:pPr>
                        <w:r>
                          <w:rPr>
                            <w:b/>
                            <w:bCs/>
                            <w:sz w:val="16"/>
                            <w:szCs w:val="16"/>
                          </w:rPr>
                          <w:t>taken?</w:t>
                        </w:r>
                      </w:p>
                    </w:txbxContent>
                  </v:textbox>
                </v:shape>
                <v:shape id="Diamond 1" o:spid="_x0000_s1040" type="#_x0000_t4" style="position:absolute;left:1861;top:7731;width:3196;height:14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" strokeweight="1pt">
                  <v:textbox>
                    <w:txbxContent>
                      <w:p w14:paraId="6FF6B1CF" w14:textId="77777777" w:rsidR="00860274" w:rsidRDefault="00860274" w:rsidP="00860274">
                        <w:pPr>
                          <w:ind w:left="-90"/>
                          <w:jc w:val="center"/>
                          <w:rPr>
                            <w:b/>
                            <w:bCs/>
                            <w:sz w:val="16"/>
                            <w:szCs w:val="16"/>
                          </w:rPr>
                        </w:pPr>
                        <w:r w:rsidRPr="00994629">
                          <w:rPr>
                            <w:b/>
                            <w:bCs/>
                            <w:sz w:val="16"/>
                            <w:szCs w:val="16"/>
                          </w:rPr>
                          <w:t xml:space="preserve">Is </w:t>
                        </w:r>
                        <w:r>
                          <w:rPr>
                            <w:b/>
                            <w:bCs/>
                            <w:sz w:val="16"/>
                            <w:szCs w:val="16"/>
                          </w:rPr>
                          <w:t>Risk Deficit</w:t>
                        </w:r>
                      </w:p>
                      <w:p w14:paraId="66103F25" w14:textId="77777777" w:rsidR="00860274" w:rsidRDefault="00860274" w:rsidP="00860274">
                        <w:pPr>
                          <w:ind w:left="-90"/>
                          <w:jc w:val="center"/>
                          <w:rPr>
                            <w:b/>
                            <w:bCs/>
                            <w:sz w:val="16"/>
                            <w:szCs w:val="16"/>
                          </w:rPr>
                        </w:pPr>
                        <w:r>
                          <w:rPr>
                            <w:b/>
                            <w:bCs/>
                            <w:sz w:val="16"/>
                            <w:szCs w:val="16"/>
                          </w:rPr>
                          <w:t>&gt; 1 E-5 (ICDPD)</w:t>
                        </w:r>
                        <w:r w:rsidRPr="00994629">
                          <w:rPr>
                            <w:b/>
                            <w:bCs/>
                            <w:sz w:val="16"/>
                            <w:szCs w:val="16"/>
                          </w:rPr>
                          <w:t xml:space="preserve"> </w:t>
                        </w:r>
                        <w:r>
                          <w:rPr>
                            <w:b/>
                            <w:bCs/>
                            <w:sz w:val="16"/>
                            <w:szCs w:val="16"/>
                          </w:rPr>
                          <w:t>or</w:t>
                        </w:r>
                      </w:p>
                      <w:p w14:paraId="18534C7B" w14:textId="77777777" w:rsidR="00860274" w:rsidRPr="00994629" w:rsidRDefault="00860274" w:rsidP="00860274">
                        <w:pPr>
                          <w:ind w:left="-90"/>
                          <w:jc w:val="center"/>
                          <w:rPr>
                            <w:b/>
                            <w:bCs/>
                            <w:sz w:val="16"/>
                            <w:szCs w:val="16"/>
                          </w:rPr>
                        </w:pPr>
                        <w:r>
                          <w:rPr>
                            <w:b/>
                            <w:bCs/>
                            <w:sz w:val="16"/>
                            <w:szCs w:val="16"/>
                          </w:rPr>
                          <w:t>&gt; 1 E-6 (ILERPD)</w:t>
                        </w:r>
                        <w:r w:rsidRPr="00994629">
                          <w:rPr>
                            <w:b/>
                            <w:bCs/>
                            <w:sz w:val="16"/>
                            <w:szCs w:val="16"/>
                          </w:rPr>
                          <w:t>?</w:t>
                        </w:r>
                      </w:p>
                    </w:txbxContent>
                  </v:textbox>
                </v:shape>
                <v:shape id="Diamond 1" o:spid="_x0000_s1041" type="#_x0000_t4" style="position:absolute;left:1873;top:9527;width:3196;height:14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" strokeweight="1pt">
                  <v:textbox>
                    <w:txbxContent>
                      <w:p w14:paraId="4EA9BC96" w14:textId="77777777" w:rsidR="00860274" w:rsidRDefault="00860274" w:rsidP="00860274">
                        <w:pPr>
                          <w:ind w:left="-90"/>
                          <w:jc w:val="center"/>
                          <w:rPr>
                            <w:b/>
                            <w:bCs/>
                            <w:sz w:val="16"/>
                            <w:szCs w:val="16"/>
                          </w:rPr>
                        </w:pPr>
                        <w:r w:rsidRPr="00994629">
                          <w:rPr>
                            <w:b/>
                            <w:bCs/>
                            <w:sz w:val="16"/>
                            <w:szCs w:val="16"/>
                          </w:rPr>
                          <w:t xml:space="preserve">Is </w:t>
                        </w:r>
                        <w:r>
                          <w:rPr>
                            <w:b/>
                            <w:bCs/>
                            <w:sz w:val="16"/>
                            <w:szCs w:val="16"/>
                          </w:rPr>
                          <w:t>Risk Deficit</w:t>
                        </w:r>
                      </w:p>
                      <w:p w14:paraId="60B49F48" w14:textId="77777777" w:rsidR="00860274" w:rsidRDefault="00860274" w:rsidP="00860274">
                        <w:pPr>
                          <w:ind w:left="-90"/>
                          <w:jc w:val="center"/>
                          <w:rPr>
                            <w:b/>
                            <w:bCs/>
                            <w:sz w:val="16"/>
                            <w:szCs w:val="16"/>
                          </w:rPr>
                        </w:pPr>
                        <w:r>
                          <w:rPr>
                            <w:b/>
                            <w:bCs/>
                            <w:sz w:val="16"/>
                            <w:szCs w:val="16"/>
                          </w:rPr>
                          <w:t>&gt; 1 E-4 (ICDPD)</w:t>
                        </w:r>
                        <w:r w:rsidRPr="00994629">
                          <w:rPr>
                            <w:b/>
                            <w:bCs/>
                            <w:sz w:val="16"/>
                            <w:szCs w:val="16"/>
                          </w:rPr>
                          <w:t xml:space="preserve"> </w:t>
                        </w:r>
                        <w:r>
                          <w:rPr>
                            <w:b/>
                            <w:bCs/>
                            <w:sz w:val="16"/>
                            <w:szCs w:val="16"/>
                          </w:rPr>
                          <w:t>or</w:t>
                        </w:r>
                      </w:p>
                      <w:p w14:paraId="0C4F705D" w14:textId="77777777" w:rsidR="00860274" w:rsidRPr="00994629" w:rsidRDefault="00860274" w:rsidP="00860274">
                        <w:pPr>
                          <w:ind w:left="-90"/>
                          <w:jc w:val="center"/>
                          <w:rPr>
                            <w:b/>
                            <w:bCs/>
                            <w:sz w:val="16"/>
                            <w:szCs w:val="16"/>
                          </w:rPr>
                        </w:pPr>
                        <w:r>
                          <w:rPr>
                            <w:b/>
                            <w:bCs/>
                            <w:sz w:val="16"/>
                            <w:szCs w:val="16"/>
                          </w:rPr>
                          <w:t>&gt; 1 E-5 (ILERPD)</w:t>
                        </w:r>
                        <w:r w:rsidRPr="00994629">
                          <w:rPr>
                            <w:b/>
                            <w:bCs/>
                            <w:sz w:val="16"/>
                            <w:szCs w:val="16"/>
                          </w:rPr>
                          <w:t>?</w:t>
                        </w:r>
                      </w:p>
                    </w:txbxContent>
                  </v:textbox>
                </v:shape>
                <v:shape id="Diamond 1" o:spid="_x0000_s1042" type="#_x0000_t4" style="position:absolute;left:4867;top:10439;width:2572;height:10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" strokeweight="1pt">
                  <v:textbox>
                    <w:txbxContent>
                      <w:p w14:paraId="5E966624" w14:textId="77777777" w:rsidR="00860274" w:rsidRPr="00994629" w:rsidRDefault="00860274" w:rsidP="00860274">
                        <w:pPr>
                          <w:ind w:left="-86"/>
                          <w:jc w:val="center"/>
                          <w:rPr>
                            <w:b/>
                            <w:bCs/>
                            <w:sz w:val="16"/>
                            <w:szCs w:val="16"/>
                          </w:rPr>
                        </w:pPr>
                        <w:r>
                          <w:rPr>
                            <w:b/>
                            <w:bCs/>
                            <w:sz w:val="16"/>
                            <w:szCs w:val="16"/>
                          </w:rPr>
                          <w:t>3 or more RMAs taken?</w:t>
                        </w:r>
                      </w:p>
                    </w:txbxContent>
                  </v:textbox>
                </v:shape>
                <v:shape id="Diamond 1" o:spid="_x0000_s1043" type="#_x0000_t4" style="position:absolute;left:7787;top:10469;width:2303;height:10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" strokeweight="1pt">
                  <v:textbox>
                    <w:txbxContent>
                      <w:p w14:paraId="4AD9626C" w14:textId="77777777" w:rsidR="00860274" w:rsidRDefault="00860274" w:rsidP="00860274">
                        <w:pPr>
                          <w:ind w:left="-90"/>
                          <w:jc w:val="center"/>
                          <w:rPr>
                            <w:b/>
                            <w:bCs/>
                            <w:sz w:val="16"/>
                            <w:szCs w:val="16"/>
                          </w:rPr>
                        </w:pPr>
                        <w:r>
                          <w:rPr>
                            <w:b/>
                            <w:bCs/>
                            <w:sz w:val="16"/>
                            <w:szCs w:val="16"/>
                          </w:rPr>
                          <w:t>1 or 2 RMAs</w:t>
                        </w:r>
                      </w:p>
                      <w:p w14:paraId="10A19FEE" w14:textId="77777777" w:rsidR="00860274" w:rsidRPr="00994629" w:rsidRDefault="00860274" w:rsidP="00860274">
                        <w:pPr>
                          <w:ind w:left="-90"/>
                          <w:jc w:val="center"/>
                          <w:rPr>
                            <w:b/>
                            <w:bCs/>
                            <w:sz w:val="16"/>
                            <w:szCs w:val="16"/>
                          </w:rPr>
                        </w:pPr>
                        <w:r>
                          <w:rPr>
                            <w:b/>
                            <w:bCs/>
                            <w:sz w:val="16"/>
                            <w:szCs w:val="16"/>
                          </w:rPr>
                          <w:t>taken?</w:t>
                        </w:r>
                      </w:p>
                    </w:txbxContent>
                  </v:textbox>
                </v:shape>
                <v:shape id="Diamond 1" o:spid="_x0000_s1044" type="#_x0000_t4" style="position:absolute;left:1586;top:11564;width:2572;height:10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" strokeweight="1pt">
                  <v:textbox>
                    <w:txbxContent>
                      <w:p w14:paraId="23812702" w14:textId="77777777" w:rsidR="00860274" w:rsidRPr="00994629" w:rsidRDefault="00860274" w:rsidP="00860274">
                        <w:pPr>
                          <w:ind w:left="-86"/>
                          <w:jc w:val="center"/>
                          <w:rPr>
                            <w:b/>
                            <w:bCs/>
                            <w:sz w:val="16"/>
                            <w:szCs w:val="16"/>
                          </w:rPr>
                        </w:pPr>
                        <w:r>
                          <w:rPr>
                            <w:b/>
                            <w:bCs/>
                            <w:sz w:val="16"/>
                            <w:szCs w:val="16"/>
                          </w:rPr>
                          <w:t>3 or more RMAs taken?</w:t>
                        </w:r>
                      </w:p>
                    </w:txbxContent>
                  </v:textbox>
                </v:shape>
                <v:shape id="Diamond 1" o:spid="_x0000_s1045" type="#_x0000_t4" style="position:absolute;left:7392;top:12828;width:3195;height:15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" strokeweight="1pt">
                  <v:textbox>
                    <w:txbxContent>
                      <w:p w14:paraId="2CC23E63" w14:textId="77777777" w:rsidR="00860274" w:rsidRDefault="00860274" w:rsidP="00860274">
                        <w:pPr>
                          <w:ind w:left="-90"/>
                          <w:jc w:val="center"/>
                          <w:rPr>
                            <w:b/>
                            <w:bCs/>
                            <w:sz w:val="16"/>
                            <w:szCs w:val="16"/>
                          </w:rPr>
                        </w:pPr>
                        <w:r w:rsidRPr="00994629">
                          <w:rPr>
                            <w:b/>
                            <w:bCs/>
                            <w:sz w:val="16"/>
                            <w:szCs w:val="16"/>
                          </w:rPr>
                          <w:t xml:space="preserve">Is </w:t>
                        </w:r>
                        <w:r>
                          <w:rPr>
                            <w:b/>
                            <w:bCs/>
                            <w:sz w:val="16"/>
                            <w:szCs w:val="16"/>
                          </w:rPr>
                          <w:t>Risk Deficit</w:t>
                        </w:r>
                      </w:p>
                      <w:p w14:paraId="32E01A75" w14:textId="77777777" w:rsidR="00860274" w:rsidRDefault="00860274" w:rsidP="00860274">
                        <w:pPr>
                          <w:ind w:left="-90"/>
                          <w:jc w:val="center"/>
                          <w:rPr>
                            <w:b/>
                            <w:bCs/>
                            <w:sz w:val="16"/>
                            <w:szCs w:val="16"/>
                          </w:rPr>
                        </w:pPr>
                        <w:r>
                          <w:rPr>
                            <w:b/>
                            <w:bCs/>
                            <w:sz w:val="16"/>
                            <w:szCs w:val="16"/>
                          </w:rPr>
                          <w:t>&lt; 5 E-5 (ICDPD)</w:t>
                        </w:r>
                        <w:r w:rsidRPr="00994629">
                          <w:rPr>
                            <w:b/>
                            <w:bCs/>
                            <w:sz w:val="16"/>
                            <w:szCs w:val="16"/>
                          </w:rPr>
                          <w:t xml:space="preserve"> </w:t>
                        </w:r>
                        <w:r>
                          <w:rPr>
                            <w:b/>
                            <w:bCs/>
                            <w:sz w:val="16"/>
                            <w:szCs w:val="16"/>
                          </w:rPr>
                          <w:t>or</w:t>
                        </w:r>
                      </w:p>
                      <w:p w14:paraId="5A63C0B6" w14:textId="77777777" w:rsidR="00860274" w:rsidRPr="00994629" w:rsidRDefault="00860274" w:rsidP="00860274">
                        <w:pPr>
                          <w:ind w:left="-90"/>
                          <w:jc w:val="center"/>
                          <w:rPr>
                            <w:b/>
                            <w:bCs/>
                            <w:sz w:val="16"/>
                            <w:szCs w:val="16"/>
                          </w:rPr>
                        </w:pPr>
                        <w:r>
                          <w:rPr>
                            <w:b/>
                            <w:bCs/>
                            <w:sz w:val="16"/>
                            <w:szCs w:val="16"/>
                          </w:rPr>
                          <w:t>&lt; 5 E-6 (ILERPD)</w:t>
                        </w:r>
                        <w:r w:rsidRPr="00994629">
                          <w:rPr>
                            <w:b/>
                            <w:bCs/>
                            <w:sz w:val="16"/>
                            <w:szCs w:val="16"/>
                          </w:rPr>
                          <w:t>?</w:t>
                        </w:r>
                      </w:p>
                    </w:txbxContent>
                  </v:textbox>
                </v:shape>
                <v:roundrect id="Rounded Rectangle 54" o:spid="_x0000_s1046" style="position:absolute;left:7252;top:11627;width:1468;height:39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" strokeweight="1pt">
                  <v:stroke joinstyle="miter"/>
                  <v:textbox>
                    <w:txbxContent>
                      <w:p w14:paraId="3FE4E786" w14:textId="77777777" w:rsidR="00860274" w:rsidRPr="002D4645" w:rsidRDefault="00860274" w:rsidP="00860274">
                        <w:pPr>
                          <w:jc w:val="center"/>
                          <w:rPr>
                            <w:b/>
                            <w:bCs/>
                            <w:sz w:val="16"/>
                            <w:szCs w:val="16"/>
                          </w:rPr>
                        </w:pPr>
                        <w:r>
                          <w:rPr>
                            <w:b/>
                            <w:bCs/>
                            <w:sz w:val="16"/>
                            <w:szCs w:val="16"/>
                          </w:rPr>
                          <w:t>White</w:t>
                        </w:r>
                        <w:r w:rsidRPr="002D4645">
                          <w:rPr>
                            <w:b/>
                            <w:bCs/>
                            <w:sz w:val="16"/>
                            <w:szCs w:val="16"/>
                          </w:rPr>
                          <w:t xml:space="preserve"> Finding</w:t>
                        </w:r>
                      </w:p>
                    </w:txbxContent>
                  </v:textbox>
                </v:roundrect>
                <v:shape id="Diamond 1" o:spid="_x0000_s1047" type="#_x0000_t4" style="position:absolute;left:7499;top:5531;width:3196;height:14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" strokeweight="1pt">
                  <v:textbox>
                    <w:txbxContent>
                      <w:p w14:paraId="4B92DE9D" w14:textId="77777777" w:rsidR="00860274" w:rsidRDefault="00860274" w:rsidP="00860274">
                        <w:pPr>
                          <w:ind w:left="-90"/>
                          <w:jc w:val="center"/>
                          <w:rPr>
                            <w:b/>
                            <w:bCs/>
                            <w:sz w:val="16"/>
                            <w:szCs w:val="16"/>
                          </w:rPr>
                        </w:pPr>
                        <w:r w:rsidRPr="00994629">
                          <w:rPr>
                            <w:b/>
                            <w:bCs/>
                            <w:sz w:val="16"/>
                            <w:szCs w:val="16"/>
                          </w:rPr>
                          <w:t xml:space="preserve">Is </w:t>
                        </w:r>
                        <w:r>
                          <w:rPr>
                            <w:b/>
                            <w:bCs/>
                            <w:sz w:val="16"/>
                            <w:szCs w:val="16"/>
                          </w:rPr>
                          <w:t>Risk Deficit</w:t>
                        </w:r>
                      </w:p>
                      <w:p w14:paraId="5C730C31" w14:textId="77777777" w:rsidR="00860274" w:rsidRDefault="00860274" w:rsidP="00860274">
                        <w:pPr>
                          <w:ind w:left="-90"/>
                          <w:jc w:val="center"/>
                          <w:rPr>
                            <w:b/>
                            <w:bCs/>
                            <w:sz w:val="16"/>
                            <w:szCs w:val="16"/>
                          </w:rPr>
                        </w:pPr>
                        <w:r>
                          <w:rPr>
                            <w:b/>
                            <w:bCs/>
                            <w:sz w:val="16"/>
                            <w:szCs w:val="16"/>
                          </w:rPr>
                          <w:t>&lt; 5 E-6 (ICDPD)</w:t>
                        </w:r>
                        <w:r w:rsidRPr="00994629">
                          <w:rPr>
                            <w:b/>
                            <w:bCs/>
                            <w:sz w:val="16"/>
                            <w:szCs w:val="16"/>
                          </w:rPr>
                          <w:t xml:space="preserve"> </w:t>
                        </w:r>
                        <w:r>
                          <w:rPr>
                            <w:b/>
                            <w:bCs/>
                            <w:sz w:val="16"/>
                            <w:szCs w:val="16"/>
                          </w:rPr>
                          <w:t>or</w:t>
                        </w:r>
                      </w:p>
                      <w:p w14:paraId="44A7A7DD" w14:textId="77777777" w:rsidR="00860274" w:rsidRPr="00994629" w:rsidRDefault="00860274" w:rsidP="00860274">
                        <w:pPr>
                          <w:ind w:left="-90"/>
                          <w:jc w:val="center"/>
                          <w:rPr>
                            <w:b/>
                            <w:bCs/>
                            <w:sz w:val="16"/>
                            <w:szCs w:val="16"/>
                          </w:rPr>
                        </w:pPr>
                        <w:r>
                          <w:rPr>
                            <w:b/>
                            <w:bCs/>
                            <w:sz w:val="16"/>
                            <w:szCs w:val="16"/>
                          </w:rPr>
                          <w:t>&lt; 5 E-7 (ILERPD)</w:t>
                        </w:r>
                        <w:r w:rsidRPr="00994629">
                          <w:rPr>
                            <w:b/>
                            <w:bCs/>
                            <w:sz w:val="16"/>
                            <w:szCs w:val="16"/>
                          </w:rPr>
                          <w:t>?</w:t>
                        </w:r>
                      </w:p>
                    </w:txbxContent>
                  </v:textbox>
                </v:shape>
                <v:roundrect id="Rounded Rectangle 54" o:spid="_x0000_s1048" style="position:absolute;left:5482;top:6048;width:1468;height:41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" strokeweight="1pt">
                  <v:stroke joinstyle="miter"/>
                  <v:textbox>
                    <w:txbxContent>
                      <w:p w14:paraId="6EDFB0FC" w14:textId="77777777" w:rsidR="00860274" w:rsidRPr="002D4645" w:rsidRDefault="00860274" w:rsidP="00860274">
                        <w:pPr>
                          <w:jc w:val="center"/>
                          <w:rPr>
                            <w:b/>
                            <w:bCs/>
                            <w:sz w:val="16"/>
                            <w:szCs w:val="16"/>
                          </w:rPr>
                        </w:pPr>
                        <w:r w:rsidRPr="002D4645">
                          <w:rPr>
                            <w:b/>
                            <w:bCs/>
                            <w:sz w:val="16"/>
                            <w:szCs w:val="16"/>
                          </w:rPr>
                          <w:t>Green Finding</w:t>
                        </w:r>
                      </w:p>
                    </w:txbxContent>
                  </v:textbox>
                </v:roundrect>
                <v:rect id="Rectangle 1" o:spid="_x0000_s1049" style="position:absolute;left:5837;top:5002;width:1632;height:5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" strokeweight="1pt">
                  <v:textbox>
                    <w:txbxContent>
                      <w:p w14:paraId="16959C60" w14:textId="77777777" w:rsidR="00860274" w:rsidRPr="00994629" w:rsidRDefault="00860274" w:rsidP="00860274">
                        <w:pPr>
                          <w:jc w:val="center"/>
                          <w:rPr>
                            <w:b/>
                            <w:bCs/>
                            <w:sz w:val="16"/>
                            <w:szCs w:val="16"/>
                          </w:rPr>
                        </w:pPr>
                        <w:r>
                          <w:rPr>
                            <w:b/>
                            <w:bCs/>
                            <w:sz w:val="16"/>
                            <w:szCs w:val="16"/>
                          </w:rPr>
                          <w:t>Determine risk deficit (Step 4.2)</w:t>
                        </w:r>
                      </w:p>
                    </w:txbxContent>
                  </v:textbox>
                </v:rect>
                <v:roundrect id="Rounded Rectangle 54" o:spid="_x0000_s1050" style="position:absolute;left:9360;top:7018;width:1468;height:39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" strokeweight="1pt">
                  <v:stroke joinstyle="miter"/>
                  <v:textbox>
                    <w:txbxContent>
                      <w:p w14:paraId="049CC6DA" w14:textId="77777777" w:rsidR="00860274" w:rsidRPr="002D4645" w:rsidRDefault="00860274" w:rsidP="00860274">
                        <w:pPr>
                          <w:jc w:val="center"/>
                          <w:rPr>
                            <w:b/>
                            <w:bCs/>
                            <w:sz w:val="16"/>
                            <w:szCs w:val="16"/>
                          </w:rPr>
                        </w:pPr>
                        <w:r>
                          <w:rPr>
                            <w:b/>
                            <w:bCs/>
                            <w:sz w:val="16"/>
                            <w:szCs w:val="16"/>
                          </w:rPr>
                          <w:t>White</w:t>
                        </w:r>
                        <w:r w:rsidRPr="002D4645">
                          <w:rPr>
                            <w:b/>
                            <w:bCs/>
                            <w:sz w:val="16"/>
                            <w:szCs w:val="16"/>
                          </w:rPr>
                          <w:t xml:space="preserve"> Finding</w:t>
                        </w:r>
                      </w:p>
                    </w:txbxContent>
                  </v:textbox>
                </v:roundrect>
                <v:shape id="Diamond 1" o:spid="_x0000_s1051" type="#_x0000_t4" style="position:absolute;left:5481;top:7741;width:2571;height:14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" strokeweight="1pt">
                  <v:textbox>
                    <w:txbxContent>
                      <w:p w14:paraId="0D85409C" w14:textId="77777777" w:rsidR="00860274" w:rsidRDefault="00860274" w:rsidP="00860274">
                        <w:pPr>
                          <w:ind w:left="-86"/>
                          <w:jc w:val="center"/>
                          <w:rPr>
                            <w:b/>
                            <w:bCs/>
                            <w:sz w:val="16"/>
                            <w:szCs w:val="16"/>
                          </w:rPr>
                        </w:pPr>
                        <w:r>
                          <w:rPr>
                            <w:b/>
                            <w:bCs/>
                            <w:sz w:val="16"/>
                            <w:szCs w:val="16"/>
                          </w:rPr>
                          <w:t>3 or more RMAs taken?</w:t>
                        </w:r>
                      </w:p>
                      <w:p w14:paraId="4C0C68FA" w14:textId="77777777" w:rsidR="00860274" w:rsidRPr="00994629" w:rsidRDefault="00860274" w:rsidP="00860274">
                        <w:pPr>
                          <w:ind w:left="-86"/>
                          <w:jc w:val="center"/>
                          <w:rPr>
                            <w:b/>
                            <w:bCs/>
                            <w:sz w:val="16"/>
                            <w:szCs w:val="16"/>
                          </w:rPr>
                        </w:pPr>
                        <w:r>
                          <w:rPr>
                            <w:b/>
                            <w:bCs/>
                            <w:sz w:val="16"/>
                            <w:szCs w:val="16"/>
                          </w:rPr>
                          <w:t>(Step 4.3)</w:t>
                        </w:r>
                      </w:p>
                    </w:txbxContent>
                  </v:textbox>
                </v:shape>
                <v:shape id="Diamond 1" o:spid="_x0000_s1052" type="#_x0000_t4" style="position:absolute;left:8388;top:7981;width:2302;height:10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" strokeweight="1pt">
                  <v:textbox>
                    <w:txbxContent>
                      <w:p w14:paraId="13242387" w14:textId="77777777" w:rsidR="00860274" w:rsidRDefault="00860274" w:rsidP="00860274">
                        <w:pPr>
                          <w:ind w:left="-90"/>
                          <w:jc w:val="center"/>
                          <w:rPr>
                            <w:b/>
                            <w:bCs/>
                            <w:sz w:val="16"/>
                            <w:szCs w:val="16"/>
                          </w:rPr>
                        </w:pPr>
                        <w:r>
                          <w:rPr>
                            <w:b/>
                            <w:bCs/>
                            <w:sz w:val="16"/>
                            <w:szCs w:val="16"/>
                          </w:rPr>
                          <w:t>1 or 2 RMAs</w:t>
                        </w:r>
                      </w:p>
                      <w:p w14:paraId="6C73AA50" w14:textId="77777777" w:rsidR="00860274" w:rsidRPr="00994629" w:rsidRDefault="00860274" w:rsidP="00860274">
                        <w:pPr>
                          <w:ind w:left="-90"/>
                          <w:jc w:val="center"/>
                          <w:rPr>
                            <w:b/>
                            <w:bCs/>
                            <w:sz w:val="16"/>
                            <w:szCs w:val="16"/>
                          </w:rPr>
                        </w:pPr>
                        <w:r>
                          <w:rPr>
                            <w:b/>
                            <w:bCs/>
                            <w:sz w:val="16"/>
                            <w:szCs w:val="16"/>
                          </w:rPr>
                          <w:t>taken?</w:t>
                        </w:r>
                      </w:p>
                    </w:txbxContent>
                  </v:textbox>
                </v:shape>
                <v:roundrect id="Rounded Rectangle 54" o:spid="_x0000_s1053" style="position:absolute;left:9227;top:12184;width:1573;height:41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" strokeweight="1pt">
                  <v:stroke joinstyle="miter"/>
                  <v:textbox>
                    <w:txbxContent>
                      <w:p w14:paraId="2C59A8B7" w14:textId="77777777" w:rsidR="00860274" w:rsidRPr="002D4645" w:rsidRDefault="00860274" w:rsidP="00860274">
                        <w:pPr>
                          <w:jc w:val="center"/>
                          <w:rPr>
                            <w:b/>
                            <w:bCs/>
                            <w:sz w:val="16"/>
                            <w:szCs w:val="16"/>
                          </w:rPr>
                        </w:pPr>
                        <w:r>
                          <w:rPr>
                            <w:b/>
                            <w:bCs/>
                            <w:sz w:val="16"/>
                            <w:szCs w:val="16"/>
                          </w:rPr>
                          <w:t>Yellow</w:t>
                        </w:r>
                        <w:r w:rsidRPr="002D4645">
                          <w:rPr>
                            <w:b/>
                            <w:bCs/>
                            <w:sz w:val="16"/>
                            <w:szCs w:val="16"/>
                          </w:rPr>
                          <w:t xml:space="preserve"> Finding</w:t>
                        </w:r>
                      </w:p>
                    </w:txbxContent>
                  </v:textbox>
                </v:roundrect>
                <v:roundrect id="Rounded Rectangle 54" o:spid="_x0000_s1054" style="position:absolute;left:6034;top:12586;width:1334;height:3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" strokeweight="1pt">
                  <v:stroke joinstyle="miter"/>
                  <v:textbox>
                    <w:txbxContent>
                      <w:p w14:paraId="06AA2C75" w14:textId="77777777" w:rsidR="00860274" w:rsidRPr="002D4645" w:rsidRDefault="00860274" w:rsidP="00860274">
                        <w:pPr>
                          <w:jc w:val="center"/>
                          <w:rPr>
                            <w:b/>
                            <w:bCs/>
                            <w:sz w:val="16"/>
                            <w:szCs w:val="16"/>
                          </w:rPr>
                        </w:pPr>
                        <w:r>
                          <w:rPr>
                            <w:b/>
                            <w:bCs/>
                            <w:sz w:val="16"/>
                            <w:szCs w:val="16"/>
                          </w:rPr>
                          <w:t>Red</w:t>
                        </w:r>
                        <w:r w:rsidRPr="002D4645">
                          <w:rPr>
                            <w:b/>
                            <w:bCs/>
                            <w:sz w:val="16"/>
                            <w:szCs w:val="16"/>
                          </w:rPr>
                          <w:t xml:space="preserve"> Finding</w:t>
                        </w:r>
                      </w:p>
                    </w:txbxContent>
                  </v:textbox>
                </v:roundrect>
                <v:roundrect id="Rounded Rectangle 54" o:spid="_x0000_s1055" style="position:absolute;left:2104;top:12932;width:1546;height:4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" strokeweight="1pt">
                  <v:stroke joinstyle="miter"/>
                  <v:textbox>
                    <w:txbxContent>
                      <w:p w14:paraId="49782BEA" w14:textId="77777777" w:rsidR="00860274" w:rsidRPr="002D4645" w:rsidRDefault="00860274" w:rsidP="00860274">
                        <w:pPr>
                          <w:jc w:val="center"/>
                          <w:rPr>
                            <w:b/>
                            <w:bCs/>
                            <w:sz w:val="16"/>
                            <w:szCs w:val="16"/>
                          </w:rPr>
                        </w:pPr>
                        <w:r>
                          <w:rPr>
                            <w:b/>
                            <w:bCs/>
                            <w:sz w:val="16"/>
                            <w:szCs w:val="16"/>
                          </w:rPr>
                          <w:t>Yellow F</w:t>
                        </w:r>
                        <w:r w:rsidRPr="002D4645">
                          <w:rPr>
                            <w:b/>
                            <w:bCs/>
                            <w:sz w:val="16"/>
                            <w:szCs w:val="16"/>
                          </w:rPr>
                          <w:t>inding</w:t>
                        </w:r>
                      </w:p>
                    </w:txbxContent>
                  </v:textbox>
                </v:roundrect>
                <v:shape id="Diamond 1" o:spid="_x0000_s1056" type="#_x0000_t4" style="position:absolute;left:3957;top:13000;width:3196;height:14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" strokeweight="1pt">
                  <v:textbox>
                    <w:txbxContent>
                      <w:p w14:paraId="22399EAE" w14:textId="77777777" w:rsidR="00860274" w:rsidRDefault="00860274" w:rsidP="00860274">
                        <w:pPr>
                          <w:ind w:left="-90"/>
                          <w:jc w:val="center"/>
                          <w:rPr>
                            <w:b/>
                            <w:bCs/>
                            <w:sz w:val="16"/>
                            <w:szCs w:val="16"/>
                          </w:rPr>
                        </w:pPr>
                        <w:r w:rsidRPr="00994629">
                          <w:rPr>
                            <w:b/>
                            <w:bCs/>
                            <w:sz w:val="16"/>
                            <w:szCs w:val="16"/>
                          </w:rPr>
                          <w:t xml:space="preserve">Is </w:t>
                        </w:r>
                        <w:r>
                          <w:rPr>
                            <w:b/>
                            <w:bCs/>
                            <w:sz w:val="16"/>
                            <w:szCs w:val="16"/>
                          </w:rPr>
                          <w:t>Risk Deficit</w:t>
                        </w:r>
                      </w:p>
                      <w:p w14:paraId="1789378E" w14:textId="77777777" w:rsidR="00860274" w:rsidRDefault="00860274" w:rsidP="00860274">
                        <w:pPr>
                          <w:ind w:left="-90"/>
                          <w:jc w:val="center"/>
                          <w:rPr>
                            <w:b/>
                            <w:bCs/>
                            <w:sz w:val="16"/>
                            <w:szCs w:val="16"/>
                          </w:rPr>
                        </w:pPr>
                        <w:r>
                          <w:rPr>
                            <w:b/>
                            <w:bCs/>
                            <w:sz w:val="16"/>
                            <w:szCs w:val="16"/>
                          </w:rPr>
                          <w:t>&lt; 5 E-4 (ICDPD)</w:t>
                        </w:r>
                        <w:r w:rsidRPr="00994629">
                          <w:rPr>
                            <w:b/>
                            <w:bCs/>
                            <w:sz w:val="16"/>
                            <w:szCs w:val="16"/>
                          </w:rPr>
                          <w:t xml:space="preserve"> </w:t>
                        </w:r>
                        <w:r>
                          <w:rPr>
                            <w:b/>
                            <w:bCs/>
                            <w:sz w:val="16"/>
                            <w:szCs w:val="16"/>
                          </w:rPr>
                          <w:t>or</w:t>
                        </w:r>
                      </w:p>
                      <w:p w14:paraId="0624FADC" w14:textId="77777777" w:rsidR="00860274" w:rsidRPr="00994629" w:rsidRDefault="00860274" w:rsidP="00860274">
                        <w:pPr>
                          <w:ind w:left="-90"/>
                          <w:jc w:val="center"/>
                          <w:rPr>
                            <w:b/>
                            <w:bCs/>
                            <w:sz w:val="16"/>
                            <w:szCs w:val="16"/>
                          </w:rPr>
                        </w:pPr>
                        <w:r>
                          <w:rPr>
                            <w:b/>
                            <w:bCs/>
                            <w:sz w:val="16"/>
                            <w:szCs w:val="16"/>
                          </w:rPr>
                          <w:t>&lt; 5 E-5 (ILERPD)</w:t>
                        </w:r>
                        <w:r w:rsidRPr="00994629">
                          <w:rPr>
                            <w:b/>
                            <w:bCs/>
                            <w:sz w:val="16"/>
                            <w:szCs w:val="16"/>
                          </w:rPr>
                          <w:t>?</w:t>
                        </w:r>
                      </w:p>
                    </w:txbxContent>
                  </v:textbox>
                </v:shape>
                <v:shape id="Straight Arrow Connector 1" o:spid="_x0000_s1057" type="#_x0000_t32" style="position:absolute;left:6690;top:4737;width:0;height:2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" strokeweight=".5pt">
                  <v:stroke endarrow="block" joinstyle="miter"/>
                </v:shape>
                <v:line id="Straight Connector 1" o:spid="_x0000_s1058" style="position:absolute;visibility:visible;mso-wrap-style:square" from="8371,3263" to="9653,3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" strokeweight=".5pt">
                  <v:stroke joinstyle="miter"/>
                </v:line>
                <v:shape id="Straight Arrow Connector 1" o:spid="_x0000_s1059" type="#_x0000_t32" style="position:absolute;left:9647;top:3281;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" strokeweight=".5pt">
                  <v:stroke endarrow="block" joinstyle="miter"/>
                </v:shape>
                <v:shape id="Straight Arrow Connector 1" o:spid="_x0000_s1060" type="#_x0000_t32" style="position:absolute;left:5018;top:6261;width:4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" strokeweight=".5pt">
                  <v:stroke endarrow="block" joinstyle="miter"/>
                </v:shape>
                <v:shape id="Straight Arrow Connector 1" o:spid="_x0000_s1061" type="#_x0000_t32" style="position:absolute;left:6951;top:6253;width:533;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" strokeweight=".5pt">
                  <v:stroke endarrow="block" joinstyle="miter"/>
                </v:shape>
                <v:shape id="Text Box 2" o:spid="_x0000_s1062" type="#_x0000_t202" style="position:absolute;left:4869;top:5850;width:566;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" stroked="f" strokeweight="1pt">
                  <v:textbox>
                    <w:txbxContent>
                      <w:p w14:paraId="53B88D35" w14:textId="77777777" w:rsidR="00860274" w:rsidRPr="00994629" w:rsidRDefault="00860274" w:rsidP="00860274">
                        <w:pPr>
                          <w:rPr>
                            <w:b/>
                            <w:bCs/>
                            <w:sz w:val="16"/>
                            <w:szCs w:val="16"/>
                          </w:rPr>
                        </w:pPr>
                        <w:r>
                          <w:rPr>
                            <w:b/>
                            <w:bCs/>
                            <w:sz w:val="16"/>
                            <w:szCs w:val="16"/>
                          </w:rPr>
                          <w:t>NO</w:t>
                        </w:r>
                      </w:p>
                    </w:txbxContent>
                  </v:textbox>
                </v:shape>
                <v:shape id="Text Box 2" o:spid="_x0000_s1063" type="#_x0000_t202" style="position:absolute;left:6989;top:5874;width:662;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" stroked="f" strokeweight="1pt">
                  <v:textbox>
                    <w:txbxContent>
                      <w:p w14:paraId="6A0E0870" w14:textId="77777777" w:rsidR="00860274" w:rsidRPr="00994629" w:rsidRDefault="00860274" w:rsidP="00860274">
                        <w:pPr>
                          <w:rPr>
                            <w:b/>
                            <w:bCs/>
                            <w:sz w:val="16"/>
                            <w:szCs w:val="16"/>
                          </w:rPr>
                        </w:pPr>
                        <w:r w:rsidRPr="00994629">
                          <w:rPr>
                            <w:b/>
                            <w:bCs/>
                            <w:sz w:val="16"/>
                            <w:szCs w:val="16"/>
                          </w:rPr>
                          <w:t>YES</w:t>
                        </w:r>
                      </w:p>
                    </w:txbxContent>
                  </v:textbox>
                </v:shape>
                <v:shape id="Straight Arrow Connector 1" o:spid="_x0000_s1064" type="#_x0000_t32" style="position:absolute;left:10081;top:6621;width:0;height:4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" strokeweight=".5pt">
                  <v:stroke endarrow="block" joinstyle="miter"/>
                </v:shape>
                <v:line id="Straight Connector 1" o:spid="_x0000_s1065" style="position:absolute;rotation:90;flip:y;visibility:visible;mso-wrap-style:square" from="10520,6434" to="10880,64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" strokeweight=".5pt">
                  <v:stroke joinstyle="miter"/>
                </v:line>
                <v:shape id="Text Box 2" o:spid="_x0000_s1066" type="#_x0000_t202" style="position:absolute;left:10195;top:6636;width:566;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" stroked="f" strokeweight="1pt">
                  <v:textbox>
                    <w:txbxContent>
                      <w:p w14:paraId="376696E4" w14:textId="77777777" w:rsidR="00860274" w:rsidRPr="00994629" w:rsidRDefault="00860274" w:rsidP="00860274">
                        <w:pPr>
                          <w:rPr>
                            <w:b/>
                            <w:bCs/>
                            <w:sz w:val="16"/>
                            <w:szCs w:val="16"/>
                          </w:rPr>
                        </w:pPr>
                        <w:r>
                          <w:rPr>
                            <w:b/>
                            <w:bCs/>
                            <w:sz w:val="16"/>
                            <w:szCs w:val="16"/>
                          </w:rPr>
                          <w:t>NO</w:t>
                        </w:r>
                      </w:p>
                    </w:txbxContent>
                  </v:textbox>
                </v:shape>
                <v:line id="Straight Connector 1" o:spid="_x0000_s1067" style="position:absolute;flip:y;visibility:visible;mso-wrap-style:square" from="3480,5246" to="5842,5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" strokeweight=".5pt">
                  <v:stroke joinstyle="miter"/>
                </v:line>
                <v:line id="Straight Connector 1" o:spid="_x0000_s1068" style="position:absolute;rotation:180;flip:y;visibility:visible;mso-wrap-style:square" from="9538,7782" to="9538,7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" strokeweight=".5pt">
                  <v:stroke joinstyle="miter"/>
                </v:line>
                <v:line id="Straight Connector 1" o:spid="_x0000_s1069" style="position:absolute;flip:y;visibility:visible;mso-wrap-style:square" from="9075,7779" to="9536,77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" strokeweight=".5pt">
                  <v:stroke joinstyle="miter"/>
                </v:line>
                <v:shape id="Text Box 2" o:spid="_x0000_s1070" type="#_x0000_t202" style="position:absolute;left:3682;top:9218;width:662;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" stroked="f" strokeweight="1pt">
                  <v:textbox>
                    <w:txbxContent>
                      <w:p w14:paraId="75B77960" w14:textId="77777777" w:rsidR="00860274" w:rsidRPr="00994629" w:rsidRDefault="00860274" w:rsidP="00860274">
                        <w:pPr>
                          <w:rPr>
                            <w:b/>
                            <w:bCs/>
                            <w:sz w:val="16"/>
                            <w:szCs w:val="16"/>
                          </w:rPr>
                        </w:pPr>
                        <w:r w:rsidRPr="00994629">
                          <w:rPr>
                            <w:b/>
                            <w:bCs/>
                            <w:sz w:val="16"/>
                            <w:szCs w:val="16"/>
                          </w:rPr>
                          <w:t>YES</w:t>
                        </w:r>
                      </w:p>
                    </w:txbxContent>
                  </v:textbox>
                </v:shape>
                <v:shape id="Straight Arrow Connector 1" o:spid="_x0000_s1071" type="#_x0000_t32" style="position:absolute;left:10083;top:7414;width:0;height:69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" strokeweight=".5pt">
                  <v:stroke endarrow="block" joinstyle="miter"/>
                </v:shape>
                <v:line id="Straight Connector 1" o:spid="_x0000_s1072" style="position:absolute;rotation:90;flip:y;visibility:visible;mso-wrap-style:square" from="10476,8285" to="10850,8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" strokeweight=".5pt">
                  <v:stroke joinstyle="miter"/>
                </v:line>
                <v:line id="Straight Connector 1" o:spid="_x0000_s1073" style="position:absolute;flip:y;visibility:visible;mso-wrap-style:square" from="10089,8105" to="10665,8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" strokeweight=".5pt">
                  <v:stroke joinstyle="miter"/>
                </v:line>
                <v:shape id="Text Box 2" o:spid="_x0000_s1074" type="#_x0000_t202" style="position:absolute;left:10224;top:7513;width:566;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" stroked="f" strokeweight="1pt">
                  <v:textbox>
                    <w:txbxContent>
                      <w:p w14:paraId="1AB83BD5" w14:textId="77777777" w:rsidR="00860274" w:rsidRPr="00994629" w:rsidRDefault="00860274" w:rsidP="00860274">
                        <w:pPr>
                          <w:rPr>
                            <w:b/>
                            <w:bCs/>
                            <w:sz w:val="16"/>
                            <w:szCs w:val="16"/>
                          </w:rPr>
                        </w:pPr>
                        <w:r>
                          <w:rPr>
                            <w:b/>
                            <w:bCs/>
                            <w:sz w:val="16"/>
                            <w:szCs w:val="16"/>
                          </w:rPr>
                          <w:t>NO</w:t>
                        </w:r>
                      </w:p>
                    </w:txbxContent>
                  </v:textbox>
                </v:shape>
                <v:shape id="Straight Arrow Connector 1" o:spid="_x0000_s1075" type="#_x0000_t32" style="position:absolute;left:3465;top:7024;width:0;height:7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" strokeweight=".5pt">
                  <v:stroke endarrow="block" joinstyle="miter"/>
                </v:shape>
                <v:shape id="Text Box 2" o:spid="_x0000_s1076" type="#_x0000_t202" style="position:absolute;left:3520;top:7045;width:642;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" stroked="f" strokeweight="1pt">
                  <v:textbox>
                    <w:txbxContent>
                      <w:p w14:paraId="28DC19D8" w14:textId="77777777" w:rsidR="00860274" w:rsidRPr="00994629" w:rsidRDefault="00860274" w:rsidP="00860274">
                        <w:pPr>
                          <w:rPr>
                            <w:b/>
                            <w:bCs/>
                            <w:sz w:val="16"/>
                            <w:szCs w:val="16"/>
                          </w:rPr>
                        </w:pPr>
                        <w:r w:rsidRPr="00994629">
                          <w:rPr>
                            <w:b/>
                            <w:bCs/>
                            <w:sz w:val="16"/>
                            <w:szCs w:val="16"/>
                          </w:rPr>
                          <w:t>YES</w:t>
                        </w:r>
                      </w:p>
                    </w:txbxContent>
                  </v:textbox>
                </v:shape>
                <v:shape id="Straight Arrow Connector 1" o:spid="_x0000_s1077" type="#_x0000_t32" style="position:absolute;left:5269;top:8222;width:0;height:504;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" strokeweight=".5pt">
                  <v:stroke endarrow="block" joinstyle="miter"/>
                </v:shape>
                <v:shape id="Straight Arrow Connector 1" o:spid="_x0000_s1078" type="#_x0000_t32" style="position:absolute;left:8251;top:8281;width:0;height:418;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" strokeweight=".5pt">
                  <v:stroke endarrow="block" joinstyle="miter"/>
                </v:shape>
                <v:shape id="Straight Arrow Connector 1" o:spid="_x0000_s1079" type="#_x0000_t32" style="position:absolute;left:3464;top:9197;width:0;height:34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" strokeweight=".5pt">
                  <v:stroke endarrow="block" joinstyle="miter"/>
                </v:shape>
                <v:line id="Straight Connector 1" o:spid="_x0000_s1080" style="position:absolute;rotation:-90;visibility:visible;mso-wrap-style:square" from="1418,10748" to="2340,10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" strokeweight=".5pt">
                  <v:stroke joinstyle="miter"/>
                </v:line>
                <v:shape id="Straight Arrow Connector 1" o:spid="_x0000_s1081" type="#_x0000_t32" style="position:absolute;left:2880;top:11208;width:0;height:3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" strokeweight=".5pt">
                  <v:stroke endarrow="block" joinstyle="miter"/>
                </v:shape>
                <v:line id="Straight Connector 1" o:spid="_x0000_s1082" style="position:absolute;flip:y;visibility:visible;mso-wrap-style:square" from="1873,11221" to="2879,11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" strokeweight=".5pt">
                  <v:stroke joinstyle="miter"/>
                </v:line>
                <v:shape id="Text Box 2" o:spid="_x0000_s1083" type="#_x0000_t202" style="position:absolute;left:2005;top:10785;width:662;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" stroked="f" strokeweight="1pt">
                  <v:textbox>
                    <w:txbxContent>
                      <w:p w14:paraId="1ED8478A" w14:textId="77777777" w:rsidR="00860274" w:rsidRPr="00994629" w:rsidRDefault="00860274" w:rsidP="00860274">
                        <w:pPr>
                          <w:rPr>
                            <w:b/>
                            <w:bCs/>
                            <w:sz w:val="16"/>
                            <w:szCs w:val="16"/>
                          </w:rPr>
                        </w:pPr>
                        <w:r w:rsidRPr="00994629">
                          <w:rPr>
                            <w:b/>
                            <w:bCs/>
                            <w:sz w:val="16"/>
                            <w:szCs w:val="16"/>
                          </w:rPr>
                          <w:t>YES</w:t>
                        </w:r>
                      </w:p>
                    </w:txbxContent>
                  </v:textbox>
                </v:shape>
                <v:shape id="Straight Arrow Connector 1" o:spid="_x0000_s1084" type="#_x0000_t32" style="position:absolute;left:6120;top:10267;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" strokeweight=".5pt">
                  <v:stroke endarrow="block" joinstyle="miter"/>
                </v:shape>
                <v:line id="Straight Connector 1" o:spid="_x0000_s1085" style="position:absolute;flip:y;visibility:visible;mso-wrap-style:square" from="5018,10280" to="6122,10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" strokeweight=".5pt">
                  <v:stroke joinstyle="miter"/>
                </v:line>
                <v:shape id="Text Box 2" o:spid="_x0000_s1086" type="#_x0000_t202" style="position:absolute;left:5414;top:9859;width:566;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" stroked="f" strokeweight="1pt">
                  <v:textbox>
                    <w:txbxContent>
                      <w:p w14:paraId="6A3D4B54" w14:textId="77777777" w:rsidR="00860274" w:rsidRPr="00994629" w:rsidRDefault="00860274" w:rsidP="00860274">
                        <w:pPr>
                          <w:rPr>
                            <w:b/>
                            <w:bCs/>
                            <w:sz w:val="16"/>
                            <w:szCs w:val="16"/>
                          </w:rPr>
                        </w:pPr>
                        <w:r>
                          <w:rPr>
                            <w:b/>
                            <w:bCs/>
                            <w:sz w:val="16"/>
                            <w:szCs w:val="16"/>
                          </w:rPr>
                          <w:t>NO</w:t>
                        </w:r>
                        <w:r>
                          <w:rPr>
                            <w:b/>
                            <w:noProof/>
                            <w:sz w:val="16"/>
                            <w:szCs w:val="16"/>
                          </w:rPr>
                          <w:drawing>
                            <wp:inline distT="0" distB="0" distL="0" distR="0" wp14:anchorId="4C7FB952" wp14:editId="5AF55687">
                              <wp:extent cx="165100" cy="69850"/>
                              <wp:effectExtent l="0" t="0" r="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69850"/>
                                      </a:xfrm>
                                      <a:prstGeom prst="rect">
                                        <a:avLst/>
                                      </a:prstGeom>
                                      <a:noFill/>
                                      <a:ln>
                                        <a:noFill/>
                                      </a:ln>
                                    </pic:spPr>
                                  </pic:pic>
                                </a:graphicData>
                              </a:graphic>
                            </wp:inline>
                          </w:drawing>
                        </w:r>
                      </w:p>
                    </w:txbxContent>
                  </v:textbox>
                </v:shape>
                <v:shape id="Straight Arrow Connector 1" o:spid="_x0000_s1087" type="#_x0000_t32" style="position:absolute;left:2874;top:12620;width:0;height:3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" strokeweight=".5pt">
                  <v:stroke endarrow="block" joinstyle="miter"/>
                </v:shape>
                <v:shape id="Straight Arrow Connector 1" o:spid="_x0000_s1088" type="#_x0000_t32" style="position:absolute;left:2874;top:13388;width:0;height:37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" strokeweight=".5pt">
                  <v:stroke endarrow="block" joinstyle="miter"/>
                </v:shape>
                <v:line id="Straight Connector 1" o:spid="_x0000_s1089" style="position:absolute;flip:y;visibility:visible;mso-wrap-style:square" from="2874,13762" to="3968,13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" strokeweight=".5pt">
                  <v:stroke joinstyle="miter"/>
                </v:line>
                <v:shape id="Text Box 2" o:spid="_x0000_s1090" type="#_x0000_t202" style="position:absolute;left:3040;top:12586;width:662;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" stroked="f" strokeweight="1pt">
                  <v:textbox>
                    <w:txbxContent>
                      <w:p w14:paraId="11056DC9" w14:textId="77777777" w:rsidR="00860274" w:rsidRPr="00994629" w:rsidRDefault="00860274" w:rsidP="00860274">
                        <w:pPr>
                          <w:rPr>
                            <w:b/>
                            <w:bCs/>
                            <w:sz w:val="16"/>
                            <w:szCs w:val="16"/>
                          </w:rPr>
                        </w:pPr>
                        <w:r w:rsidRPr="00994629">
                          <w:rPr>
                            <w:b/>
                            <w:bCs/>
                            <w:sz w:val="16"/>
                            <w:szCs w:val="16"/>
                          </w:rPr>
                          <w:t>YES</w:t>
                        </w:r>
                      </w:p>
                    </w:txbxContent>
                  </v:textbox>
                </v:shape>
                <v:shape id="Text Box 2" o:spid="_x0000_s1091" type="#_x0000_t202" style="position:absolute;left:3346;top:13388;width:662;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" stroked="f" strokeweight="1pt">
                  <v:textbox>
                    <w:txbxContent>
                      <w:p w14:paraId="18516B59" w14:textId="77777777" w:rsidR="00860274" w:rsidRPr="00994629" w:rsidRDefault="00860274" w:rsidP="00860274">
                        <w:pPr>
                          <w:rPr>
                            <w:b/>
                            <w:bCs/>
                            <w:sz w:val="16"/>
                            <w:szCs w:val="16"/>
                          </w:rPr>
                        </w:pPr>
                        <w:r w:rsidRPr="00994629">
                          <w:rPr>
                            <w:b/>
                            <w:bCs/>
                            <w:sz w:val="16"/>
                            <w:szCs w:val="16"/>
                          </w:rPr>
                          <w:t>YES</w:t>
                        </w:r>
                      </w:p>
                    </w:txbxContent>
                  </v:textbox>
                </v:shape>
                <v:shape id="Straight Arrow Connector 1" o:spid="_x0000_s1092" type="#_x0000_t32" style="position:absolute;left:6702;top:12118;width:0;height:46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" strokeweight=".5pt">
                  <v:stroke endarrow="block" joinstyle="miter"/>
                </v:shape>
                <v:shape id="Straight Arrow Connector 1" o:spid="_x0000_s1093" type="#_x0000_t32" style="position:absolute;left:6720;top:12990;width:0;height:43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" strokeweight=".5pt">
                  <v:stroke endarrow="block" joinstyle="miter"/>
                </v:shape>
                <v:shape id="Straight Arrow Connector 1" o:spid="_x0000_s1094" type="#_x0000_t32" style="position:absolute;left:4318;top:11960;width:0;height:259;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" strokeweight=".5pt">
                  <v:stroke endarrow="block" joinstyle="miter"/>
                </v:shape>
                <v:line id="Straight Connector 1" o:spid="_x0000_s1095" style="position:absolute;rotation:-90;visibility:visible;mso-wrap-style:square" from="6987,13574" to="7318,13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" strokeweight=".5pt">
                  <v:stroke joinstyle="miter"/>
                </v:line>
                <v:shape id="Text Box 2" o:spid="_x0000_s1096" type="#_x0000_t202" style="position:absolute;left:6814;top:13072;width:566;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" stroked="f" strokeweight="1pt">
                  <v:textbox>
                    <w:txbxContent>
                      <w:p w14:paraId="068FF912" w14:textId="77777777" w:rsidR="00860274" w:rsidRPr="00994629" w:rsidRDefault="00860274" w:rsidP="00860274">
                        <w:pPr>
                          <w:rPr>
                            <w:b/>
                            <w:bCs/>
                            <w:sz w:val="16"/>
                            <w:szCs w:val="16"/>
                          </w:rPr>
                        </w:pPr>
                        <w:r>
                          <w:rPr>
                            <w:b/>
                            <w:bCs/>
                            <w:sz w:val="16"/>
                            <w:szCs w:val="16"/>
                          </w:rPr>
                          <w:t>NO</w:t>
                        </w:r>
                      </w:p>
                    </w:txbxContent>
                  </v:textbox>
                </v:shape>
                <v:line id="Straight Connector 1" o:spid="_x0000_s1097" style="position:absolute;rotation:-90;visibility:visible;mso-wrap-style:square" from="7184,13343" to="7645,133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" strokeweight=".5pt">
                  <v:stroke joinstyle="miter"/>
                </v:line>
                <v:shape id="Straight Arrow Connector 1" o:spid="_x0000_s1098" type="#_x0000_t32" style="position:absolute;left:8115;top:12020;width:0;height:10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" strokeweight=".5pt">
                  <v:stroke endarrow="block" joinstyle="miter"/>
                </v:shape>
                <v:line id="Straight Connector 1" o:spid="_x0000_s1099" style="position:absolute;flip:y;visibility:visible;mso-wrap-style:square" from="7415,13112" to="8106,13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" strokeweight=".5pt">
                  <v:stroke joinstyle="miter"/>
                </v:line>
                <v:shape id="Text Box 2" o:spid="_x0000_s1100" type="#_x0000_t202" style="position:absolute;left:7411;top:12618;width:662;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" stroked="f" strokeweight="1pt">
                  <v:textbox>
                    <w:txbxContent>
                      <w:p w14:paraId="5C52E2CE" w14:textId="77777777" w:rsidR="00860274" w:rsidRPr="00994629" w:rsidRDefault="00860274" w:rsidP="00860274">
                        <w:pPr>
                          <w:rPr>
                            <w:b/>
                            <w:bCs/>
                            <w:sz w:val="16"/>
                            <w:szCs w:val="16"/>
                          </w:rPr>
                        </w:pPr>
                        <w:r w:rsidRPr="00994629">
                          <w:rPr>
                            <w:b/>
                            <w:bCs/>
                            <w:sz w:val="16"/>
                            <w:szCs w:val="16"/>
                          </w:rPr>
                          <w:t>YES</w:t>
                        </w:r>
                      </w:p>
                    </w:txbxContent>
                  </v:textbox>
                </v:shape>
                <v:shape id="Straight Arrow Connector 1" o:spid="_x0000_s1101" type="#_x0000_t32" style="position:absolute;left:9075;top:7032;width:0;height:74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" strokeweight=".5pt">
                  <v:stroke endarrow="block" joinstyle="miter"/>
                </v:shape>
                <v:shape id="Straight Arrow Connector 1" o:spid="_x0000_s1102" type="#_x0000_t32" style="position:absolute;left:7618;top:10797;width:0;height:36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" strokeweight=".5pt">
                  <v:stroke endarrow="block" joinstyle="miter"/>
                </v:shape>
                <v:shape id="Text Box 2" o:spid="_x0000_s1103" type="#_x0000_t202" style="position:absolute;left:7286;top:10505;width:566;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" stroked="f" strokeweight="1pt">
                  <v:textbox>
                    <w:txbxContent>
                      <w:p w14:paraId="72D3ECAC" w14:textId="77777777" w:rsidR="00860274" w:rsidRPr="00994629" w:rsidRDefault="00860274" w:rsidP="00860274">
                        <w:pPr>
                          <w:rPr>
                            <w:b/>
                            <w:bCs/>
                            <w:sz w:val="16"/>
                            <w:szCs w:val="16"/>
                          </w:rPr>
                        </w:pPr>
                        <w:r>
                          <w:rPr>
                            <w:b/>
                            <w:bCs/>
                            <w:sz w:val="16"/>
                            <w:szCs w:val="16"/>
                          </w:rPr>
                          <w:t>NO</w:t>
                        </w:r>
                        <w:r>
                          <w:rPr>
                            <w:b/>
                            <w:noProof/>
                            <w:sz w:val="16"/>
                            <w:szCs w:val="16"/>
                          </w:rPr>
                          <w:drawing>
                            <wp:inline distT="0" distB="0" distL="0" distR="0" wp14:anchorId="472B7BA5" wp14:editId="6A3337D7">
                              <wp:extent cx="165100" cy="69850"/>
                              <wp:effectExtent l="0" t="0" r="0" b="0"/>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69850"/>
                                      </a:xfrm>
                                      <a:prstGeom prst="rect">
                                        <a:avLst/>
                                      </a:prstGeom>
                                      <a:noFill/>
                                      <a:ln>
                                        <a:noFill/>
                                      </a:ln>
                                    </pic:spPr>
                                  </pic:pic>
                                </a:graphicData>
                              </a:graphic>
                            </wp:inline>
                          </w:drawing>
                        </w:r>
                      </w:p>
                    </w:txbxContent>
                  </v:textbox>
                </v:shape>
                <v:shape id="Straight Arrow Connector 1" o:spid="_x0000_s1104" type="#_x0000_t32" style="position:absolute;left:8953;top:11518;width:0;height:13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" strokeweight=".5pt">
                  <v:stroke endarrow="block" joinstyle="miter"/>
                </v:shape>
                <v:shape id="Text Box 2" o:spid="_x0000_s1105" type="#_x0000_t202" style="position:absolute;left:9023;top:11600;width:662;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" stroked="f" strokeweight="1pt">
                  <v:textbox>
                    <w:txbxContent>
                      <w:p w14:paraId="49F21736" w14:textId="77777777" w:rsidR="00860274" w:rsidRPr="00994629" w:rsidRDefault="00860274" w:rsidP="00860274">
                        <w:pPr>
                          <w:rPr>
                            <w:b/>
                            <w:bCs/>
                            <w:sz w:val="16"/>
                            <w:szCs w:val="16"/>
                          </w:rPr>
                        </w:pPr>
                        <w:r w:rsidRPr="00994629">
                          <w:rPr>
                            <w:b/>
                            <w:bCs/>
                            <w:sz w:val="16"/>
                            <w:szCs w:val="16"/>
                          </w:rPr>
                          <w:t>YES</w:t>
                        </w:r>
                      </w:p>
                    </w:txbxContent>
                  </v:textbox>
                </v:shape>
                <v:shape id="Straight Arrow Connector 1" o:spid="_x0000_s1106" type="#_x0000_t32" style="position:absolute;left:10070;top:10962;width:0;height:12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" strokeweight=".5pt">
                  <v:stroke endarrow="block" joinstyle="miter"/>
                </v:shape>
                <v:shape id="Text Box 2" o:spid="_x0000_s1107" type="#_x0000_t202" style="position:absolute;left:10117;top:11006;width:566;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" stroked="f" strokeweight="1pt">
                  <v:textbox>
                    <w:txbxContent>
                      <w:p w14:paraId="67713FDE" w14:textId="77777777" w:rsidR="00860274" w:rsidRPr="00994629" w:rsidRDefault="00860274" w:rsidP="00860274">
                        <w:pPr>
                          <w:rPr>
                            <w:b/>
                            <w:bCs/>
                            <w:sz w:val="16"/>
                            <w:szCs w:val="16"/>
                          </w:rPr>
                        </w:pPr>
                        <w:r>
                          <w:rPr>
                            <w:b/>
                            <w:bCs/>
                            <w:sz w:val="16"/>
                            <w:szCs w:val="16"/>
                          </w:rPr>
                          <w:t>NO</w:t>
                        </w:r>
                        <w:r>
                          <w:rPr>
                            <w:b/>
                            <w:noProof/>
                            <w:sz w:val="16"/>
                            <w:szCs w:val="16"/>
                          </w:rPr>
                          <w:drawing>
                            <wp:inline distT="0" distB="0" distL="0" distR="0" wp14:anchorId="7EAC0BE6" wp14:editId="2951781B">
                              <wp:extent cx="165100" cy="69850"/>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69850"/>
                                      </a:xfrm>
                                      <a:prstGeom prst="rect">
                                        <a:avLst/>
                                      </a:prstGeom>
                                      <a:noFill/>
                                      <a:ln>
                                        <a:noFill/>
                                      </a:ln>
                                    </pic:spPr>
                                  </pic:pic>
                                </a:graphicData>
                              </a:graphic>
                            </wp:inline>
                          </w:drawing>
                        </w:r>
                      </w:p>
                    </w:txbxContent>
                  </v:textbox>
                </v:shape>
                <v:line id="Straight Connector 1" o:spid="_x0000_s1108" style="position:absolute;rotation:-90;visibility:visible;mso-wrap-style:square" from="10392,13377" to="10723,13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" strokeweight=".5pt">
                  <v:stroke joinstyle="miter"/>
                </v:line>
                <v:line id="Straight Connector 1" o:spid="_x0000_s1109" style="position:absolute;flip:y;visibility:visible;mso-wrap-style:square" from="10070,13202" to="10560,132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" strokeweight=".5pt">
                  <v:stroke joinstyle="miter"/>
                </v:line>
                <v:shape id="Straight Arrow Connector 1" o:spid="_x0000_s1110" type="#_x0000_t32" style="position:absolute;left:10089;top:12620;width:0;height:60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" strokeweight=".5pt">
                  <v:stroke endarrow="block" joinstyle="miter"/>
                </v:shape>
                <v:shape id="Text Box 2" o:spid="_x0000_s1111" type="#_x0000_t202" style="position:absolute;left:10166;top:12749;width:566;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" stroked="f" strokeweight="1pt">
                  <v:textbox>
                    <w:txbxContent>
                      <w:p w14:paraId="35797FE5" w14:textId="77777777" w:rsidR="00860274" w:rsidRPr="00994629" w:rsidRDefault="00860274" w:rsidP="00860274">
                        <w:pPr>
                          <w:rPr>
                            <w:b/>
                            <w:bCs/>
                            <w:sz w:val="16"/>
                            <w:szCs w:val="16"/>
                          </w:rPr>
                        </w:pPr>
                        <w:r>
                          <w:rPr>
                            <w:b/>
                            <w:bCs/>
                            <w:sz w:val="16"/>
                            <w:szCs w:val="16"/>
                          </w:rPr>
                          <w:t>NO</w:t>
                        </w:r>
                        <w:r>
                          <w:rPr>
                            <w:b/>
                            <w:noProof/>
                            <w:sz w:val="16"/>
                            <w:szCs w:val="16"/>
                          </w:rPr>
                          <w:drawing>
                            <wp:inline distT="0" distB="0" distL="0" distR="0" wp14:anchorId="112C571A" wp14:editId="6D162AED">
                              <wp:extent cx="165100" cy="69850"/>
                              <wp:effectExtent l="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69850"/>
                                      </a:xfrm>
                                      <a:prstGeom prst="rect">
                                        <a:avLst/>
                                      </a:prstGeom>
                                      <a:noFill/>
                                      <a:ln>
                                        <a:noFill/>
                                      </a:ln>
                                    </pic:spPr>
                                  </pic:pic>
                                </a:graphicData>
                              </a:graphic>
                            </wp:inline>
                          </w:drawing>
                        </w:r>
                      </w:p>
                    </w:txbxContent>
                  </v:textbox>
                </v:shape>
                <v:shape id="Straight Arrow Connector 1" o:spid="_x0000_s1112" type="#_x0000_t32" style="position:absolute;left:6238;top:6458;width:0;height:73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" strokeweight=".5pt">
                  <v:stroke endarrow="block" joinstyle="miter"/>
                </v:shape>
                <v:line id="Straight Connector 1" o:spid="_x0000_s1113" style="position:absolute;rotation:-90;visibility:visible;mso-wrap-style:square" from="6492,7450" to="7054,7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" strokeweight=".5pt">
                  <v:stroke joinstyle="miter"/>
                </v:line>
                <v:line id="Straight Connector 1" o:spid="_x0000_s1114" style="position:absolute;flip:y;visibility:visible;mso-wrap-style:square" from="6240,7174" to="6773,7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" strokeweight=".5pt">
                  <v:stroke joinstyle="miter"/>
                </v:line>
                <v:shape id="Text Box 2" o:spid="_x0000_s1115" type="#_x0000_t202" style="position:absolute;left:6327;top:6783;width:662;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" stroked="f" strokeweight="1pt">
                  <v:textbox>
                    <w:txbxContent>
                      <w:p w14:paraId="0679C5EE" w14:textId="77777777" w:rsidR="00860274" w:rsidRPr="00994629" w:rsidRDefault="00860274" w:rsidP="00860274">
                        <w:pPr>
                          <w:rPr>
                            <w:b/>
                            <w:bCs/>
                            <w:sz w:val="16"/>
                            <w:szCs w:val="16"/>
                          </w:rPr>
                        </w:pPr>
                        <w:r w:rsidRPr="00994629">
                          <w:rPr>
                            <w:b/>
                            <w:bCs/>
                            <w:sz w:val="16"/>
                            <w:szCs w:val="16"/>
                          </w:rPr>
                          <w:t>YES</w:t>
                        </w:r>
                      </w:p>
                    </w:txbxContent>
                  </v:textbox>
                </v:shape>
                <v:shape id="Straight Arrow Connector 1" o:spid="_x0000_s1116" type="#_x0000_t32" style="position:absolute;left:5564;top:12616;width:0;height:3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" strokeweight=".5pt">
                  <v:stroke endarrow="block" joinstyle="miter"/>
                </v:shape>
                <v:shape id="Text Box 2" o:spid="_x0000_s1117" type="#_x0000_t202" style="position:absolute;left:4770;top:12692;width:662;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" stroked="f" strokeweight="1pt">
                  <v:textbox>
                    <w:txbxContent>
                      <w:p w14:paraId="08AAEA72" w14:textId="77777777" w:rsidR="00860274" w:rsidRPr="00994629" w:rsidRDefault="00860274" w:rsidP="00860274">
                        <w:pPr>
                          <w:rPr>
                            <w:b/>
                            <w:bCs/>
                            <w:sz w:val="16"/>
                            <w:szCs w:val="16"/>
                          </w:rPr>
                        </w:pPr>
                        <w:r w:rsidRPr="00994629">
                          <w:rPr>
                            <w:b/>
                            <w:bCs/>
                            <w:sz w:val="16"/>
                            <w:szCs w:val="16"/>
                          </w:rPr>
                          <w:t>YES</w:t>
                        </w:r>
                      </w:p>
                    </w:txbxContent>
                  </v:textbox>
                </v:shape>
                <v:line id="Straight Connector 1" o:spid="_x0000_s1118" style="position:absolute;rotation:-90;visibility:visible;mso-wrap-style:square" from="6074,11559" to="6232,11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" strokeweight=".5pt">
                  <v:stroke joinstyle="miter"/>
                </v:line>
                <v:line id="Straight Connector 1" o:spid="_x0000_s1119" style="position:absolute;flip:y;visibility:visible;mso-wrap-style:square" from="6138,11638" to="6714,11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" strokeweight=".5pt">
                  <v:stroke joinstyle="miter"/>
                </v:line>
                <v:line id="Straight Connector 1" o:spid="_x0000_s1120" style="position:absolute;rotation:-90;visibility:visible;mso-wrap-style:square" from="6612,11708" to="6828,11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" strokeweight=".5pt">
                  <v:stroke joinstyle="miter"/>
                </v:line>
                <v:shape id="Straight Arrow Connector 1" o:spid="_x0000_s1121" type="#_x0000_t32" style="position:absolute;left:6989;top:11575;width:0;height:518;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" strokeweight=".5pt">
                  <v:stroke endarrow="block" joinstyle="miter"/>
                </v:shape>
                <v:shape id="Text Box 1206" o:spid="_x0000_s1122" type="#_x0000_t202" style="position:absolute;left:4925;top:7965;width:618;height: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" stroked="f">
                  <v:textbox>
                    <w:txbxContent>
                      <w:p w14:paraId="1FF0C69F" w14:textId="77777777" w:rsidR="00860274" w:rsidRPr="00C14D84" w:rsidRDefault="00860274" w:rsidP="00860274">
                        <w:pPr>
                          <w:rPr>
                            <w:sz w:val="16"/>
                            <w:szCs w:val="16"/>
                          </w:rPr>
                        </w:pPr>
                        <w:r w:rsidRPr="009E7C3D">
                          <w:rPr>
                            <w:b/>
                            <w:bCs/>
                            <w:sz w:val="16"/>
                            <w:szCs w:val="16"/>
                          </w:rPr>
                          <w:t>NO</w:t>
                        </w:r>
                      </w:p>
                    </w:txbxContent>
                  </v:textbox>
                </v:shape>
                <v:shape id="Text Box 1207" o:spid="_x0000_s1123" type="#_x0000_t202" style="position:absolute;left:7892;top:7981;width:618;height: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" stroked="f">
                  <v:textbox>
                    <w:txbxContent>
                      <w:p w14:paraId="730085DE" w14:textId="77777777" w:rsidR="00860274" w:rsidRPr="009E7C3D" w:rsidRDefault="00860274" w:rsidP="00860274">
                        <w:pPr>
                          <w:rPr>
                            <w:b/>
                            <w:bCs/>
                            <w:sz w:val="16"/>
                            <w:szCs w:val="16"/>
                          </w:rPr>
                        </w:pPr>
                        <w:r w:rsidRPr="009E7C3D">
                          <w:rPr>
                            <w:b/>
                            <w:bCs/>
                            <w:sz w:val="16"/>
                            <w:szCs w:val="16"/>
                          </w:rPr>
                          <w:t>NO</w:t>
                        </w:r>
                      </w:p>
                    </w:txbxContent>
                  </v:textbox>
                </v:shape>
                <v:shape id="Text Box 2" o:spid="_x0000_s1124" type="#_x0000_t202" style="position:absolute;left:8316;top:7549;width:662;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" stroked="f" strokeweight="1pt">
                  <v:textbox>
                    <w:txbxContent>
                      <w:p w14:paraId="761C9A1E" w14:textId="77777777" w:rsidR="00860274" w:rsidRPr="00994629" w:rsidRDefault="00860274" w:rsidP="00860274">
                        <w:pPr>
                          <w:rPr>
                            <w:b/>
                            <w:bCs/>
                            <w:sz w:val="16"/>
                            <w:szCs w:val="16"/>
                          </w:rPr>
                        </w:pPr>
                        <w:r w:rsidRPr="00994629">
                          <w:rPr>
                            <w:b/>
                            <w:bCs/>
                            <w:sz w:val="16"/>
                            <w:szCs w:val="16"/>
                          </w:rPr>
                          <w:t>YES</w:t>
                        </w:r>
                      </w:p>
                    </w:txbxContent>
                  </v:textbox>
                </v:shape>
                <v:shape id="Text Box 1210" o:spid="_x0000_s1125" type="#_x0000_t202" style="position:absolute;left:3925;top:11582;width:618;height: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" stroked="f">
                  <v:textbox>
                    <w:txbxContent>
                      <w:p w14:paraId="4251767F" w14:textId="77777777" w:rsidR="00860274" w:rsidRPr="009E7C3D" w:rsidRDefault="00860274" w:rsidP="00860274">
                        <w:pPr>
                          <w:rPr>
                            <w:b/>
                            <w:bCs/>
                            <w:sz w:val="16"/>
                            <w:szCs w:val="16"/>
                          </w:rPr>
                        </w:pPr>
                        <w:r w:rsidRPr="009E7C3D">
                          <w:rPr>
                            <w:b/>
                            <w:bCs/>
                            <w:sz w:val="16"/>
                            <w:szCs w:val="16"/>
                          </w:rPr>
                          <w:t>NO</w:t>
                        </w:r>
                      </w:p>
                    </w:txbxContent>
                  </v:textbox>
                </v:shape>
                <v:shape id="Text Box 1215" o:spid="_x0000_s1126" type="#_x0000_t202" style="position:absolute;left:6653;top:11320;width:633;height: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" stroked="f">
                  <v:textbox>
                    <w:txbxContent>
                      <w:p w14:paraId="4A3BBAE1" w14:textId="77777777" w:rsidR="00860274" w:rsidRPr="009E7C3D" w:rsidRDefault="00860274" w:rsidP="00860274">
                        <w:pPr>
                          <w:rPr>
                            <w:b/>
                            <w:bCs/>
                            <w:sz w:val="16"/>
                            <w:szCs w:val="16"/>
                          </w:rPr>
                        </w:pPr>
                        <w:r w:rsidRPr="009E7C3D">
                          <w:rPr>
                            <w:b/>
                            <w:bCs/>
                            <w:sz w:val="16"/>
                            <w:szCs w:val="16"/>
                          </w:rPr>
                          <w:t>YES</w:t>
                        </w:r>
                      </w:p>
                    </w:txbxContent>
                  </v:textbox>
                </v:shape>
                <v:line id="Straight Connector 1" o:spid="_x0000_s1127" style="position:absolute;flip:y;visibility:visible;mso-wrap-style:square" from="6730,13420" to="7148,13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" strokeweight=".5pt">
                  <v:stroke joinstyle="miter"/>
                </v:line>
                <v:shape id="Text Box 1221" o:spid="_x0000_s1128" type="#_x0000_t202" style="position:absolute;left:6793;top:12153;width:618;height: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" stroked="f">
                  <v:textbox>
                    <w:txbxContent>
                      <w:p w14:paraId="707D3449" w14:textId="77777777" w:rsidR="00860274" w:rsidRPr="00C14D84" w:rsidRDefault="00860274" w:rsidP="00860274">
                        <w:pPr>
                          <w:rPr>
                            <w:sz w:val="16"/>
                            <w:szCs w:val="16"/>
                          </w:rPr>
                        </w:pPr>
                        <w:r w:rsidRPr="009E7C3D">
                          <w:rPr>
                            <w:b/>
                            <w:bCs/>
                            <w:sz w:val="16"/>
                            <w:szCs w:val="16"/>
                          </w:rPr>
                          <w:t>NO</w:t>
                        </w:r>
                      </w:p>
                    </w:txbxContent>
                  </v:textbox>
                </v:shape>
                <w10:anchorlock/>
              </v:group>
            </w:pict>
          </mc:Fallback>
        </mc:AlternateContent>
      </w:r>
    </w:p>
    <w:p w14:paraId="7C6A88BB" w14:textId="4962D583" w:rsidR="00860274" w:rsidRDefault="00860274" w:rsidP="004B55A9">
      <w:pPr>
        <w:pStyle w:val="BodyText2"/>
        <w:ind w:left="0" w:firstLine="0"/>
        <w:rPr>
          <w:rFonts w:cs="Arial"/>
        </w:rPr>
      </w:pPr>
      <w:r>
        <w:rPr>
          <w:noProof/>
        </w:rPr>
        <w:lastRenderedPageBreak/>
        <mc:AlternateContent>
          <mc:Choice Requires="wpg">
            <w:drawing>
              <wp:inline distT="0" distB="0" distL="0" distR="0" wp14:anchorId="6FA5E3D8" wp14:editId="4A22CCD4">
                <wp:extent cx="5892165" cy="7699375"/>
                <wp:effectExtent l="19050" t="0" r="13335" b="34925"/>
                <wp:docPr id="2048834500" name="Group 17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2165" cy="7699375"/>
                          <a:chOff x="1549" y="1823"/>
                          <a:chExt cx="9279" cy="12125"/>
                        </a:xfrm>
                      </wpg:grpSpPr>
                      <wps:wsp>
                        <wps:cNvPr id="1718300125" name="Text Box 2"/>
                        <wps:cNvSpPr txBox="1">
                          <a:spLocks noChangeArrowheads="1"/>
                        </wps:cNvSpPr>
                        <wps:spPr bwMode="auto">
                          <a:xfrm>
                            <a:off x="5922" y="1823"/>
                            <a:ext cx="1670" cy="32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6FF41292" w14:textId="77777777" w:rsidR="00860274" w:rsidRPr="00994629" w:rsidRDefault="00860274" w:rsidP="00860274">
                              <w:pPr>
                                <w:rPr>
                                  <w:b/>
                                  <w:bCs/>
                                  <w:sz w:val="16"/>
                                  <w:szCs w:val="16"/>
                                </w:rPr>
                              </w:pPr>
                              <w:r>
                                <w:rPr>
                                  <w:b/>
                                  <w:bCs/>
                                  <w:sz w:val="16"/>
                                  <w:szCs w:val="16"/>
                                </w:rPr>
                                <w:t>From</w:t>
                              </w:r>
                              <w:r w:rsidRPr="00994629">
                                <w:rPr>
                                  <w:b/>
                                  <w:bCs/>
                                  <w:sz w:val="16"/>
                                  <w:szCs w:val="16"/>
                                </w:rPr>
                                <w:t xml:space="preserve"> </w:t>
                              </w:r>
                              <w:r>
                                <w:rPr>
                                  <w:b/>
                                  <w:bCs/>
                                  <w:sz w:val="16"/>
                                  <w:szCs w:val="16"/>
                                </w:rPr>
                                <w:t>F</w:t>
                              </w:r>
                              <w:r w:rsidRPr="00994629">
                                <w:rPr>
                                  <w:b/>
                                  <w:bCs/>
                                  <w:sz w:val="16"/>
                                  <w:szCs w:val="16"/>
                                </w:rPr>
                                <w:t>low</w:t>
                              </w:r>
                              <w:r>
                                <w:rPr>
                                  <w:b/>
                                  <w:bCs/>
                                  <w:sz w:val="16"/>
                                  <w:szCs w:val="16"/>
                                </w:rPr>
                                <w:t>c</w:t>
                              </w:r>
                              <w:r w:rsidRPr="00994629">
                                <w:rPr>
                                  <w:b/>
                                  <w:bCs/>
                                  <w:sz w:val="16"/>
                                  <w:szCs w:val="16"/>
                                </w:rPr>
                                <w:t>hart</w:t>
                              </w:r>
                              <w:r>
                                <w:rPr>
                                  <w:b/>
                                  <w:bCs/>
                                  <w:sz w:val="16"/>
                                  <w:szCs w:val="16"/>
                                </w:rPr>
                                <w:t xml:space="preserve"> 1</w:t>
                              </w:r>
                            </w:p>
                          </w:txbxContent>
                        </wps:txbx>
                        <wps:bodyPr rot="0" vert="horz" wrap="square" lIns="91440" tIns="45720" rIns="91440" bIns="45720" anchor="t" anchorCtr="0" upright="1">
                          <a:noAutofit/>
                        </wps:bodyPr>
                      </wps:wsp>
                      <wps:wsp>
                        <wps:cNvPr id="702960245" name="Straight Arrow Connector 1"/>
                        <wps:cNvCnPr>
                          <a:cxnSpLocks noChangeShapeType="1"/>
                        </wps:cNvCnPr>
                        <wps:spPr bwMode="auto">
                          <a:xfrm>
                            <a:off x="3477" y="3990"/>
                            <a:ext cx="0" cy="547"/>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63980188" name="Rectangle 1"/>
                        <wps:cNvSpPr>
                          <a:spLocks noChangeArrowheads="1"/>
                        </wps:cNvSpPr>
                        <wps:spPr bwMode="auto">
                          <a:xfrm>
                            <a:off x="4819" y="2457"/>
                            <a:ext cx="3907" cy="1305"/>
                          </a:xfrm>
                          <a:prstGeom prst="rect">
                            <a:avLst/>
                          </a:prstGeom>
                          <a:solidFill>
                            <a:srgbClr val="FFFFFF"/>
                          </a:solidFill>
                          <a:ln w="12700">
                            <a:solidFill>
                              <a:srgbClr val="000000"/>
                            </a:solidFill>
                            <a:miter lim="800000"/>
                            <a:headEnd/>
                            <a:tailEnd/>
                          </a:ln>
                        </wps:spPr>
                        <wps:txbx>
                          <w:txbxContent>
                            <w:p w14:paraId="017952D2" w14:textId="77777777" w:rsidR="00860274" w:rsidRPr="00994629" w:rsidRDefault="00860274" w:rsidP="00860274">
                              <w:pPr>
                                <w:jc w:val="center"/>
                                <w:rPr>
                                  <w:b/>
                                  <w:bCs/>
                                  <w:sz w:val="16"/>
                                  <w:szCs w:val="16"/>
                                </w:rPr>
                              </w:pPr>
                              <w:r w:rsidRPr="00994629">
                                <w:rPr>
                                  <w:b/>
                                  <w:bCs/>
                                  <w:sz w:val="16"/>
                                  <w:szCs w:val="16"/>
                                </w:rPr>
                                <w:t>10 CFR 50.65 (a)(4)</w:t>
                              </w:r>
                            </w:p>
                            <w:p w14:paraId="266AE56F" w14:textId="1FBFC5A6" w:rsidR="00860274" w:rsidRPr="00994629" w:rsidRDefault="00291D93" w:rsidP="00860274">
                              <w:pPr>
                                <w:jc w:val="center"/>
                                <w:rPr>
                                  <w:b/>
                                  <w:bCs/>
                                  <w:sz w:val="16"/>
                                  <w:szCs w:val="16"/>
                                </w:rPr>
                              </w:pPr>
                              <w:ins w:id="31" w:author="Author">
                                <w:r>
                                  <w:rPr>
                                    <w:b/>
                                    <w:bCs/>
                                    <w:sz w:val="16"/>
                                    <w:szCs w:val="16"/>
                                  </w:rPr>
                                  <w:t>10 CFR 50.69</w:t>
                                </w:r>
                              </w:ins>
                            </w:p>
                            <w:p w14:paraId="6DF08E11" w14:textId="51CD46F9" w:rsidR="00860274" w:rsidRDefault="00291D93" w:rsidP="00860274">
                              <w:pPr>
                                <w:jc w:val="center"/>
                                <w:rPr>
                                  <w:b/>
                                  <w:bCs/>
                                  <w:sz w:val="16"/>
                                  <w:szCs w:val="16"/>
                                </w:rPr>
                              </w:pPr>
                              <w:ins w:id="32" w:author="Author">
                                <w:r>
                                  <w:rPr>
                                    <w:b/>
                                    <w:bCs/>
                                    <w:sz w:val="16"/>
                                    <w:szCs w:val="16"/>
                                  </w:rPr>
                                  <w:t>NFPA 805</w:t>
                                </w:r>
                              </w:ins>
                            </w:p>
                            <w:p w14:paraId="4087171A" w14:textId="65ECA09D" w:rsidR="00860274" w:rsidRPr="00994629" w:rsidRDefault="000944E4" w:rsidP="00860274">
                              <w:pPr>
                                <w:jc w:val="center"/>
                                <w:rPr>
                                  <w:b/>
                                  <w:bCs/>
                                  <w:sz w:val="16"/>
                                  <w:szCs w:val="16"/>
                                </w:rPr>
                              </w:pPr>
                              <w:ins w:id="33" w:author="Author">
                                <w:r>
                                  <w:rPr>
                                    <w:b/>
                                    <w:bCs/>
                                    <w:sz w:val="16"/>
                                    <w:szCs w:val="16"/>
                                  </w:rPr>
                                  <w:t>RICT / SFCP</w:t>
                                </w:r>
                              </w:ins>
                            </w:p>
                            <w:p w14:paraId="198E187D" w14:textId="77777777" w:rsidR="00860274" w:rsidRPr="00994629" w:rsidRDefault="00860274" w:rsidP="00860274">
                              <w:pPr>
                                <w:jc w:val="center"/>
                                <w:rPr>
                                  <w:b/>
                                  <w:bCs/>
                                  <w:sz w:val="16"/>
                                  <w:szCs w:val="16"/>
                                </w:rPr>
                              </w:pPr>
                              <w:r>
                                <w:rPr>
                                  <w:b/>
                                  <w:bCs/>
                                  <w:sz w:val="16"/>
                                  <w:szCs w:val="16"/>
                                </w:rPr>
                                <w:t>p</w:t>
                              </w:r>
                              <w:r w:rsidRPr="00994629">
                                <w:rPr>
                                  <w:b/>
                                  <w:bCs/>
                                  <w:sz w:val="16"/>
                                  <w:szCs w:val="16"/>
                                </w:rPr>
                                <w:t xml:space="preserve">erformance </w:t>
                              </w:r>
                              <w:r>
                                <w:rPr>
                                  <w:b/>
                                  <w:bCs/>
                                  <w:sz w:val="16"/>
                                  <w:szCs w:val="16"/>
                                </w:rPr>
                                <w:t>i</w:t>
                              </w:r>
                              <w:r w:rsidRPr="00994629">
                                <w:rPr>
                                  <w:b/>
                                  <w:bCs/>
                                  <w:sz w:val="16"/>
                                  <w:szCs w:val="16"/>
                                </w:rPr>
                                <w:t>ssue</w:t>
                              </w:r>
                              <w:r>
                                <w:rPr>
                                  <w:b/>
                                  <w:bCs/>
                                  <w:sz w:val="16"/>
                                  <w:szCs w:val="16"/>
                                </w:rPr>
                                <w:t xml:space="preserve"> associated with RMAs only</w:t>
                              </w:r>
                            </w:p>
                          </w:txbxContent>
                        </wps:txbx>
                        <wps:bodyPr rot="0" vert="horz" wrap="square" lIns="91440" tIns="45720" rIns="91440" bIns="45720" anchor="ctr" anchorCtr="0" upright="1">
                          <a:noAutofit/>
                        </wps:bodyPr>
                      </wps:wsp>
                      <wps:wsp>
                        <wps:cNvPr id="1752071589" name="Text Box 2"/>
                        <wps:cNvSpPr txBox="1">
                          <a:spLocks noChangeArrowheads="1"/>
                        </wps:cNvSpPr>
                        <wps:spPr bwMode="auto">
                          <a:xfrm>
                            <a:off x="1572" y="1848"/>
                            <a:ext cx="3024" cy="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4E374B" w14:textId="77777777" w:rsidR="00860274" w:rsidRPr="0002426C" w:rsidRDefault="00860274" w:rsidP="00860274">
                              <w:pPr>
                                <w:jc w:val="center"/>
                                <w:rPr>
                                  <w:b/>
                                  <w:bCs/>
                                </w:rPr>
                              </w:pPr>
                              <w:r w:rsidRPr="0002426C">
                                <w:rPr>
                                  <w:b/>
                                  <w:bCs/>
                                </w:rPr>
                                <w:t>Flow</w:t>
                              </w:r>
                              <w:r>
                                <w:rPr>
                                  <w:b/>
                                  <w:bCs/>
                                </w:rPr>
                                <w:t>c</w:t>
                              </w:r>
                              <w:r w:rsidRPr="0002426C">
                                <w:rPr>
                                  <w:b/>
                                  <w:bCs/>
                                </w:rPr>
                                <w:t xml:space="preserve">hart </w:t>
                              </w:r>
                              <w:r>
                                <w:rPr>
                                  <w:b/>
                                  <w:bCs/>
                                </w:rPr>
                                <w:t>2</w:t>
                              </w:r>
                            </w:p>
                            <w:p w14:paraId="02AC27D2" w14:textId="77777777" w:rsidR="00860274" w:rsidRPr="0002426C" w:rsidRDefault="00860274" w:rsidP="00860274">
                              <w:pPr>
                                <w:jc w:val="center"/>
                                <w:rPr>
                                  <w:b/>
                                  <w:bCs/>
                                </w:rPr>
                              </w:pPr>
                              <w:r w:rsidRPr="0002426C">
                                <w:rPr>
                                  <w:b/>
                                  <w:bCs/>
                                </w:rPr>
                                <w:t xml:space="preserve">Assessment of </w:t>
                              </w:r>
                              <w:r>
                                <w:rPr>
                                  <w:b/>
                                  <w:bCs/>
                                </w:rPr>
                                <w:t>RMAs</w:t>
                              </w:r>
                            </w:p>
                          </w:txbxContent>
                        </wps:txbx>
                        <wps:bodyPr rot="0" vert="horz" wrap="square" lIns="91440" tIns="45720" rIns="91440" bIns="45720" anchor="t" anchorCtr="0" upright="1">
                          <a:spAutoFit/>
                        </wps:bodyPr>
                      </wps:wsp>
                      <wps:wsp>
                        <wps:cNvPr id="425683526" name="Straight Connector 1"/>
                        <wps:cNvCnPr>
                          <a:cxnSpLocks noChangeShapeType="1"/>
                        </wps:cNvCnPr>
                        <wps:spPr bwMode="auto">
                          <a:xfrm flipV="1">
                            <a:off x="3491" y="3979"/>
                            <a:ext cx="3168" cy="19"/>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465632166" name="Straight Arrow Connector 1"/>
                        <wps:cNvCnPr>
                          <a:cxnSpLocks noChangeShapeType="1"/>
                        </wps:cNvCnPr>
                        <wps:spPr bwMode="auto">
                          <a:xfrm>
                            <a:off x="6746" y="2101"/>
                            <a:ext cx="0" cy="346"/>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60092784" name="Straight Connector 1"/>
                        <wps:cNvCnPr>
                          <a:cxnSpLocks noChangeShapeType="1"/>
                        </wps:cNvCnPr>
                        <wps:spPr bwMode="auto">
                          <a:xfrm rot="-5400000">
                            <a:off x="6561" y="3890"/>
                            <a:ext cx="216"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029775482" name="Straight Connector 1"/>
                        <wps:cNvCnPr>
                          <a:cxnSpLocks noChangeShapeType="1"/>
                        </wps:cNvCnPr>
                        <wps:spPr bwMode="auto">
                          <a:xfrm flipV="1">
                            <a:off x="10090" y="5602"/>
                            <a:ext cx="621"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46179538" name="Diamond 1"/>
                        <wps:cNvSpPr>
                          <a:spLocks noChangeArrowheads="1"/>
                        </wps:cNvSpPr>
                        <wps:spPr bwMode="auto">
                          <a:xfrm>
                            <a:off x="1860" y="6516"/>
                            <a:ext cx="3196" cy="1487"/>
                          </a:xfrm>
                          <a:prstGeom prst="diamond">
                            <a:avLst/>
                          </a:prstGeom>
                          <a:solidFill>
                            <a:srgbClr val="FFFFFF"/>
                          </a:solidFill>
                          <a:ln w="12700">
                            <a:solidFill>
                              <a:srgbClr val="000000"/>
                            </a:solidFill>
                            <a:miter lim="800000"/>
                            <a:headEnd/>
                            <a:tailEnd/>
                          </a:ln>
                        </wps:spPr>
                        <wps:txbx>
                          <w:txbxContent>
                            <w:p w14:paraId="2180423D" w14:textId="77777777" w:rsidR="00860274" w:rsidRDefault="00860274" w:rsidP="00860274">
                              <w:pPr>
                                <w:ind w:left="-90"/>
                                <w:jc w:val="center"/>
                                <w:rPr>
                                  <w:b/>
                                  <w:bCs/>
                                  <w:sz w:val="16"/>
                                  <w:szCs w:val="16"/>
                                </w:rPr>
                              </w:pPr>
                              <w:r w:rsidRPr="00994629">
                                <w:rPr>
                                  <w:b/>
                                  <w:bCs/>
                                  <w:sz w:val="16"/>
                                  <w:szCs w:val="16"/>
                                </w:rPr>
                                <w:t>Is</w:t>
                              </w:r>
                            </w:p>
                            <w:p w14:paraId="5079D250" w14:textId="77777777" w:rsidR="00860274" w:rsidRDefault="00860274" w:rsidP="00860274">
                              <w:pPr>
                                <w:ind w:left="-90"/>
                                <w:jc w:val="center"/>
                                <w:rPr>
                                  <w:b/>
                                  <w:bCs/>
                                  <w:sz w:val="16"/>
                                  <w:szCs w:val="16"/>
                                </w:rPr>
                              </w:pPr>
                              <w:r>
                                <w:rPr>
                                  <w:b/>
                                  <w:bCs/>
                                  <w:sz w:val="16"/>
                                  <w:szCs w:val="16"/>
                                </w:rPr>
                                <w:t>ICDP</w:t>
                              </w:r>
                              <w:r w:rsidRPr="00994629">
                                <w:rPr>
                                  <w:b/>
                                  <w:bCs/>
                                  <w:sz w:val="16"/>
                                  <w:szCs w:val="16"/>
                                </w:rPr>
                                <w:t xml:space="preserve"> </w:t>
                              </w:r>
                              <w:r>
                                <w:rPr>
                                  <w:b/>
                                  <w:bCs/>
                                  <w:sz w:val="16"/>
                                  <w:szCs w:val="16"/>
                                </w:rPr>
                                <w:t>&gt; 1 E-5 or</w:t>
                              </w:r>
                            </w:p>
                            <w:p w14:paraId="6C8621B9" w14:textId="77777777" w:rsidR="00860274" w:rsidRPr="00994629" w:rsidRDefault="00860274" w:rsidP="00860274">
                              <w:pPr>
                                <w:ind w:left="-90"/>
                                <w:jc w:val="center"/>
                                <w:rPr>
                                  <w:b/>
                                  <w:bCs/>
                                  <w:sz w:val="16"/>
                                  <w:szCs w:val="16"/>
                                </w:rPr>
                              </w:pPr>
                              <w:r>
                                <w:rPr>
                                  <w:b/>
                                  <w:bCs/>
                                  <w:sz w:val="16"/>
                                  <w:szCs w:val="16"/>
                                </w:rPr>
                                <w:t>ILERP &gt; 1 E-6</w:t>
                              </w:r>
                              <w:r w:rsidRPr="00994629">
                                <w:rPr>
                                  <w:b/>
                                  <w:bCs/>
                                  <w:sz w:val="16"/>
                                  <w:szCs w:val="16"/>
                                </w:rPr>
                                <w:t>?</w:t>
                              </w:r>
                            </w:p>
                          </w:txbxContent>
                        </wps:txbx>
                        <wps:bodyPr rot="0" vert="horz" wrap="square" lIns="91440" tIns="45720" rIns="91440" bIns="45720" anchor="ctr" anchorCtr="0" upright="1">
                          <a:noAutofit/>
                        </wps:bodyPr>
                      </wps:wsp>
                      <wps:wsp>
                        <wps:cNvPr id="2040717290" name="Rounded Rectangle 54"/>
                        <wps:cNvSpPr>
                          <a:spLocks noChangeArrowheads="1"/>
                        </wps:cNvSpPr>
                        <wps:spPr bwMode="auto">
                          <a:xfrm>
                            <a:off x="9360" y="6006"/>
                            <a:ext cx="1468" cy="393"/>
                          </a:xfrm>
                          <a:prstGeom prst="roundRect">
                            <a:avLst>
                              <a:gd name="adj" fmla="val 16667"/>
                            </a:avLst>
                          </a:prstGeom>
                          <a:solidFill>
                            <a:srgbClr val="FFFFFF"/>
                          </a:solidFill>
                          <a:ln w="12700">
                            <a:solidFill>
                              <a:srgbClr val="000000"/>
                            </a:solidFill>
                            <a:miter lim="800000"/>
                            <a:headEnd/>
                            <a:tailEnd/>
                          </a:ln>
                        </wps:spPr>
                        <wps:txbx>
                          <w:txbxContent>
                            <w:p w14:paraId="70C8AE2A" w14:textId="77777777" w:rsidR="00860274" w:rsidRPr="002D4645" w:rsidRDefault="00860274" w:rsidP="00860274">
                              <w:pPr>
                                <w:jc w:val="center"/>
                                <w:rPr>
                                  <w:b/>
                                  <w:bCs/>
                                  <w:sz w:val="16"/>
                                  <w:szCs w:val="16"/>
                                </w:rPr>
                              </w:pPr>
                              <w:r>
                                <w:rPr>
                                  <w:b/>
                                  <w:bCs/>
                                  <w:sz w:val="16"/>
                                  <w:szCs w:val="16"/>
                                </w:rPr>
                                <w:t>White</w:t>
                              </w:r>
                              <w:r w:rsidRPr="002D4645">
                                <w:rPr>
                                  <w:b/>
                                  <w:bCs/>
                                  <w:sz w:val="16"/>
                                  <w:szCs w:val="16"/>
                                </w:rPr>
                                <w:t xml:space="preserve"> Finding</w:t>
                              </w:r>
                            </w:p>
                          </w:txbxContent>
                        </wps:txbx>
                        <wps:bodyPr rot="0" vert="horz" wrap="square" lIns="91440" tIns="45720" rIns="91440" bIns="45720" anchor="ctr" anchorCtr="0" upright="1">
                          <a:noAutofit/>
                        </wps:bodyPr>
                      </wps:wsp>
                      <wps:wsp>
                        <wps:cNvPr id="423581354" name="Diamond 1"/>
                        <wps:cNvSpPr>
                          <a:spLocks noChangeArrowheads="1"/>
                        </wps:cNvSpPr>
                        <wps:spPr bwMode="auto">
                          <a:xfrm>
                            <a:off x="5493" y="6535"/>
                            <a:ext cx="2571" cy="1487"/>
                          </a:xfrm>
                          <a:prstGeom prst="diamond">
                            <a:avLst/>
                          </a:prstGeom>
                          <a:solidFill>
                            <a:srgbClr val="FFFFFF"/>
                          </a:solidFill>
                          <a:ln w="12700">
                            <a:solidFill>
                              <a:srgbClr val="000000"/>
                            </a:solidFill>
                            <a:miter lim="800000"/>
                            <a:headEnd/>
                            <a:tailEnd/>
                          </a:ln>
                        </wps:spPr>
                        <wps:txbx>
                          <w:txbxContent>
                            <w:p w14:paraId="5DCE7A1E" w14:textId="77777777" w:rsidR="00860274" w:rsidRDefault="00860274" w:rsidP="00860274">
                              <w:pPr>
                                <w:ind w:left="-86"/>
                                <w:jc w:val="center"/>
                                <w:rPr>
                                  <w:b/>
                                  <w:bCs/>
                                  <w:sz w:val="16"/>
                                  <w:szCs w:val="16"/>
                                </w:rPr>
                              </w:pPr>
                              <w:r>
                                <w:rPr>
                                  <w:b/>
                                  <w:bCs/>
                                  <w:sz w:val="16"/>
                                  <w:szCs w:val="16"/>
                                </w:rPr>
                                <w:t>3 or more RMAs taken?</w:t>
                              </w:r>
                            </w:p>
                            <w:p w14:paraId="552FAA49" w14:textId="77777777" w:rsidR="00860274" w:rsidRPr="00994629" w:rsidRDefault="00860274" w:rsidP="00860274">
                              <w:pPr>
                                <w:ind w:left="-86"/>
                                <w:jc w:val="center"/>
                                <w:rPr>
                                  <w:b/>
                                  <w:bCs/>
                                  <w:sz w:val="16"/>
                                  <w:szCs w:val="16"/>
                                </w:rPr>
                              </w:pPr>
                            </w:p>
                          </w:txbxContent>
                        </wps:txbx>
                        <wps:bodyPr rot="0" vert="horz" wrap="square" lIns="91440" tIns="45720" rIns="91440" bIns="45720" anchor="ctr" anchorCtr="0" upright="1">
                          <a:noAutofit/>
                        </wps:bodyPr>
                      </wps:wsp>
                      <wps:wsp>
                        <wps:cNvPr id="1837081693" name="Straight Arrow Connector 1"/>
                        <wps:cNvCnPr>
                          <a:cxnSpLocks noChangeShapeType="1"/>
                        </wps:cNvCnPr>
                        <wps:spPr bwMode="auto">
                          <a:xfrm>
                            <a:off x="5018" y="5249"/>
                            <a:ext cx="475" cy="0"/>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01623767" name="Straight Arrow Connector 1"/>
                        <wps:cNvCnPr>
                          <a:cxnSpLocks noChangeShapeType="1"/>
                        </wps:cNvCnPr>
                        <wps:spPr bwMode="auto">
                          <a:xfrm>
                            <a:off x="10081" y="5609"/>
                            <a:ext cx="0" cy="403"/>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694670227" name="Text Box 2"/>
                        <wps:cNvSpPr txBox="1">
                          <a:spLocks noChangeArrowheads="1"/>
                        </wps:cNvSpPr>
                        <wps:spPr bwMode="auto">
                          <a:xfrm>
                            <a:off x="10195" y="5624"/>
                            <a:ext cx="566"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20A4A71C" w14:textId="77777777" w:rsidR="00860274" w:rsidRPr="00994629" w:rsidRDefault="00860274" w:rsidP="00860274">
                              <w:pPr>
                                <w:rPr>
                                  <w:b/>
                                  <w:bCs/>
                                  <w:sz w:val="16"/>
                                  <w:szCs w:val="16"/>
                                </w:rPr>
                              </w:pPr>
                              <w:r>
                                <w:rPr>
                                  <w:b/>
                                  <w:bCs/>
                                  <w:sz w:val="16"/>
                                  <w:szCs w:val="16"/>
                                </w:rPr>
                                <w:t>NO</w:t>
                              </w:r>
                            </w:p>
                          </w:txbxContent>
                        </wps:txbx>
                        <wps:bodyPr rot="0" vert="horz" wrap="square" lIns="91440" tIns="45720" rIns="91440" bIns="45720" anchor="t" anchorCtr="0" upright="1">
                          <a:noAutofit/>
                        </wps:bodyPr>
                      </wps:wsp>
                      <wps:wsp>
                        <wps:cNvPr id="513414169" name="Straight Connector 1"/>
                        <wps:cNvCnPr>
                          <a:cxnSpLocks noChangeShapeType="1"/>
                        </wps:cNvCnPr>
                        <wps:spPr bwMode="auto">
                          <a:xfrm rot="10800000" flipV="1">
                            <a:off x="9518" y="6579"/>
                            <a:ext cx="0" cy="183"/>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487025801" name="Straight Connector 1"/>
                        <wps:cNvCnPr>
                          <a:cxnSpLocks noChangeShapeType="1"/>
                        </wps:cNvCnPr>
                        <wps:spPr bwMode="auto">
                          <a:xfrm flipV="1">
                            <a:off x="9086" y="6579"/>
                            <a:ext cx="432" cy="1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2037541409" name="Text Box 2"/>
                        <wps:cNvSpPr txBox="1">
                          <a:spLocks noChangeArrowheads="1"/>
                        </wps:cNvSpPr>
                        <wps:spPr bwMode="auto">
                          <a:xfrm>
                            <a:off x="8285" y="6451"/>
                            <a:ext cx="662"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67ABA8EC" w14:textId="77777777" w:rsidR="00860274" w:rsidRPr="00994629" w:rsidRDefault="00860274" w:rsidP="00860274">
                              <w:pPr>
                                <w:rPr>
                                  <w:b/>
                                  <w:bCs/>
                                  <w:sz w:val="16"/>
                                  <w:szCs w:val="16"/>
                                </w:rPr>
                              </w:pPr>
                              <w:r w:rsidRPr="00994629">
                                <w:rPr>
                                  <w:b/>
                                  <w:bCs/>
                                  <w:sz w:val="16"/>
                                  <w:szCs w:val="16"/>
                                </w:rPr>
                                <w:t>YES</w:t>
                              </w:r>
                            </w:p>
                          </w:txbxContent>
                        </wps:txbx>
                        <wps:bodyPr rot="0" vert="horz" wrap="square" lIns="91440" tIns="45720" rIns="91440" bIns="45720" anchor="t" anchorCtr="0" upright="1">
                          <a:noAutofit/>
                        </wps:bodyPr>
                      </wps:wsp>
                      <wps:wsp>
                        <wps:cNvPr id="320212263" name="Straight Arrow Connector 1"/>
                        <wps:cNvCnPr>
                          <a:cxnSpLocks noChangeShapeType="1"/>
                        </wps:cNvCnPr>
                        <wps:spPr bwMode="auto">
                          <a:xfrm flipV="1">
                            <a:off x="10083" y="6402"/>
                            <a:ext cx="0" cy="504"/>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74735463" name="Straight Connector 1"/>
                        <wps:cNvCnPr>
                          <a:cxnSpLocks noChangeShapeType="1"/>
                        </wps:cNvCnPr>
                        <wps:spPr bwMode="auto">
                          <a:xfrm rot="16200000" flipV="1">
                            <a:off x="10507" y="7108"/>
                            <a:ext cx="331" cy="4"/>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345732958" name="Text Box 2"/>
                        <wps:cNvSpPr txBox="1">
                          <a:spLocks noChangeArrowheads="1"/>
                        </wps:cNvSpPr>
                        <wps:spPr bwMode="auto">
                          <a:xfrm>
                            <a:off x="10213" y="6502"/>
                            <a:ext cx="566"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F7C5813" w14:textId="77777777" w:rsidR="00860274" w:rsidRPr="00994629" w:rsidRDefault="00860274" w:rsidP="00860274">
                              <w:pPr>
                                <w:rPr>
                                  <w:b/>
                                  <w:bCs/>
                                  <w:sz w:val="16"/>
                                  <w:szCs w:val="16"/>
                                </w:rPr>
                              </w:pPr>
                              <w:r>
                                <w:rPr>
                                  <w:b/>
                                  <w:bCs/>
                                  <w:sz w:val="16"/>
                                  <w:szCs w:val="16"/>
                                </w:rPr>
                                <w:t>NO</w:t>
                              </w:r>
                            </w:p>
                          </w:txbxContent>
                        </wps:txbx>
                        <wps:bodyPr rot="0" vert="horz" wrap="square" lIns="91440" tIns="45720" rIns="91440" bIns="45720" anchor="t" anchorCtr="0" upright="1">
                          <a:noAutofit/>
                        </wps:bodyPr>
                      </wps:wsp>
                      <wps:wsp>
                        <wps:cNvPr id="1220901298" name="Straight Arrow Connector 1"/>
                        <wps:cNvCnPr>
                          <a:cxnSpLocks noChangeShapeType="1"/>
                        </wps:cNvCnPr>
                        <wps:spPr bwMode="auto">
                          <a:xfrm>
                            <a:off x="3465" y="6012"/>
                            <a:ext cx="0" cy="504"/>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72270908" name="Diamond 1"/>
                        <wps:cNvSpPr>
                          <a:spLocks noChangeArrowheads="1"/>
                        </wps:cNvSpPr>
                        <wps:spPr bwMode="auto">
                          <a:xfrm>
                            <a:off x="1882" y="4519"/>
                            <a:ext cx="3196" cy="1487"/>
                          </a:xfrm>
                          <a:prstGeom prst="diamond">
                            <a:avLst/>
                          </a:prstGeom>
                          <a:solidFill>
                            <a:srgbClr val="FFFFFF"/>
                          </a:solidFill>
                          <a:ln w="12700">
                            <a:solidFill>
                              <a:srgbClr val="000000"/>
                            </a:solidFill>
                            <a:miter lim="800000"/>
                            <a:headEnd/>
                            <a:tailEnd/>
                          </a:ln>
                        </wps:spPr>
                        <wps:txbx>
                          <w:txbxContent>
                            <w:p w14:paraId="204BB1C9" w14:textId="77777777" w:rsidR="00860274" w:rsidRDefault="00860274" w:rsidP="00860274">
                              <w:pPr>
                                <w:ind w:left="-90"/>
                                <w:jc w:val="center"/>
                                <w:rPr>
                                  <w:b/>
                                  <w:bCs/>
                                  <w:sz w:val="16"/>
                                  <w:szCs w:val="16"/>
                                </w:rPr>
                              </w:pPr>
                              <w:r w:rsidRPr="00994629">
                                <w:rPr>
                                  <w:b/>
                                  <w:bCs/>
                                  <w:sz w:val="16"/>
                                  <w:szCs w:val="16"/>
                                </w:rPr>
                                <w:t xml:space="preserve">Is </w:t>
                              </w:r>
                            </w:p>
                            <w:p w14:paraId="12F0408B" w14:textId="77777777" w:rsidR="00860274" w:rsidRDefault="00860274" w:rsidP="00860274">
                              <w:pPr>
                                <w:ind w:left="-90"/>
                                <w:jc w:val="center"/>
                                <w:rPr>
                                  <w:b/>
                                  <w:bCs/>
                                  <w:sz w:val="16"/>
                                  <w:szCs w:val="16"/>
                                </w:rPr>
                              </w:pPr>
                              <w:r>
                                <w:rPr>
                                  <w:b/>
                                  <w:bCs/>
                                  <w:sz w:val="16"/>
                                  <w:szCs w:val="16"/>
                                </w:rPr>
                                <w:t>ICDP &gt; 1 E-6 or</w:t>
                              </w:r>
                            </w:p>
                            <w:p w14:paraId="25E8C3C7" w14:textId="77777777" w:rsidR="00860274" w:rsidRPr="00994629" w:rsidRDefault="00860274" w:rsidP="00860274">
                              <w:pPr>
                                <w:ind w:left="-90"/>
                                <w:jc w:val="center"/>
                                <w:rPr>
                                  <w:b/>
                                  <w:bCs/>
                                  <w:sz w:val="16"/>
                                  <w:szCs w:val="16"/>
                                </w:rPr>
                              </w:pPr>
                              <w:r>
                                <w:rPr>
                                  <w:b/>
                                  <w:bCs/>
                                  <w:sz w:val="16"/>
                                  <w:szCs w:val="16"/>
                                </w:rPr>
                                <w:t>ILERP &gt; 1 E-7</w:t>
                              </w:r>
                              <w:r w:rsidRPr="00994629">
                                <w:rPr>
                                  <w:b/>
                                  <w:bCs/>
                                  <w:sz w:val="16"/>
                                  <w:szCs w:val="16"/>
                                </w:rPr>
                                <w:t>?</w:t>
                              </w:r>
                            </w:p>
                          </w:txbxContent>
                        </wps:txbx>
                        <wps:bodyPr rot="0" vert="horz" wrap="square" lIns="91440" tIns="45720" rIns="91440" bIns="45720" anchor="ctr" anchorCtr="0" upright="1">
                          <a:noAutofit/>
                        </wps:bodyPr>
                      </wps:wsp>
                      <wps:wsp>
                        <wps:cNvPr id="751206261" name="Text Box 2"/>
                        <wps:cNvSpPr txBox="1">
                          <a:spLocks noChangeArrowheads="1"/>
                        </wps:cNvSpPr>
                        <wps:spPr bwMode="auto">
                          <a:xfrm>
                            <a:off x="3479" y="6033"/>
                            <a:ext cx="642"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6DAB745E" w14:textId="77777777" w:rsidR="00860274" w:rsidRPr="00994629" w:rsidRDefault="00860274" w:rsidP="00860274">
                              <w:pPr>
                                <w:rPr>
                                  <w:b/>
                                  <w:bCs/>
                                  <w:sz w:val="16"/>
                                  <w:szCs w:val="16"/>
                                </w:rPr>
                              </w:pPr>
                              <w:r w:rsidRPr="00994629">
                                <w:rPr>
                                  <w:b/>
                                  <w:bCs/>
                                  <w:sz w:val="16"/>
                                  <w:szCs w:val="16"/>
                                </w:rPr>
                                <w:t>YES</w:t>
                              </w:r>
                            </w:p>
                          </w:txbxContent>
                        </wps:txbx>
                        <wps:bodyPr rot="0" vert="horz" wrap="square" lIns="91440" tIns="45720" rIns="91440" bIns="45720" anchor="t" anchorCtr="0" upright="1">
                          <a:noAutofit/>
                        </wps:bodyPr>
                      </wps:wsp>
                      <wps:wsp>
                        <wps:cNvPr id="1490226588" name="Straight Arrow Connector 1"/>
                        <wps:cNvCnPr>
                          <a:cxnSpLocks noChangeShapeType="1"/>
                        </wps:cNvCnPr>
                        <wps:spPr bwMode="auto">
                          <a:xfrm rot="-5400000">
                            <a:off x="5291" y="7024"/>
                            <a:ext cx="0" cy="504"/>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729345" name="Straight Arrow Connector 1"/>
                        <wps:cNvCnPr>
                          <a:cxnSpLocks noChangeShapeType="1"/>
                        </wps:cNvCnPr>
                        <wps:spPr bwMode="auto">
                          <a:xfrm rot="-5400000">
                            <a:off x="8229" y="7067"/>
                            <a:ext cx="0" cy="418"/>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45582284" name="Straight Arrow Connector 1"/>
                        <wps:cNvCnPr>
                          <a:cxnSpLocks noChangeShapeType="1"/>
                        </wps:cNvCnPr>
                        <wps:spPr bwMode="auto">
                          <a:xfrm>
                            <a:off x="3453" y="8045"/>
                            <a:ext cx="0" cy="346"/>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942629512" name="Text Box 2"/>
                        <wps:cNvSpPr txBox="1">
                          <a:spLocks noChangeArrowheads="1"/>
                        </wps:cNvSpPr>
                        <wps:spPr bwMode="auto">
                          <a:xfrm>
                            <a:off x="3551" y="8096"/>
                            <a:ext cx="642"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659C3A80" w14:textId="77777777" w:rsidR="00860274" w:rsidRPr="00994629" w:rsidRDefault="00860274" w:rsidP="00860274">
                              <w:pPr>
                                <w:rPr>
                                  <w:b/>
                                  <w:bCs/>
                                  <w:sz w:val="16"/>
                                  <w:szCs w:val="16"/>
                                </w:rPr>
                              </w:pPr>
                              <w:r w:rsidRPr="00994629">
                                <w:rPr>
                                  <w:b/>
                                  <w:bCs/>
                                  <w:sz w:val="16"/>
                                  <w:szCs w:val="16"/>
                                </w:rPr>
                                <w:t>YES</w:t>
                              </w:r>
                            </w:p>
                          </w:txbxContent>
                        </wps:txbx>
                        <wps:bodyPr rot="0" vert="horz" wrap="square" lIns="91440" tIns="45720" rIns="91440" bIns="45720" anchor="t" anchorCtr="0" upright="1">
                          <a:noAutofit/>
                        </wps:bodyPr>
                      </wps:wsp>
                      <wps:wsp>
                        <wps:cNvPr id="1161026640" name="Diamond 1"/>
                        <wps:cNvSpPr>
                          <a:spLocks noChangeArrowheads="1"/>
                        </wps:cNvSpPr>
                        <wps:spPr bwMode="auto">
                          <a:xfrm>
                            <a:off x="7499" y="4519"/>
                            <a:ext cx="3196" cy="1487"/>
                          </a:xfrm>
                          <a:prstGeom prst="diamond">
                            <a:avLst/>
                          </a:prstGeom>
                          <a:solidFill>
                            <a:srgbClr val="FFFFFF"/>
                          </a:solidFill>
                          <a:ln w="12700">
                            <a:solidFill>
                              <a:srgbClr val="000000"/>
                            </a:solidFill>
                            <a:miter lim="800000"/>
                            <a:headEnd/>
                            <a:tailEnd/>
                          </a:ln>
                        </wps:spPr>
                        <wps:txbx>
                          <w:txbxContent>
                            <w:p w14:paraId="357D202F" w14:textId="77777777" w:rsidR="00860274" w:rsidRDefault="00860274" w:rsidP="00860274">
                              <w:pPr>
                                <w:ind w:left="-90"/>
                                <w:jc w:val="center"/>
                                <w:rPr>
                                  <w:b/>
                                  <w:bCs/>
                                  <w:sz w:val="16"/>
                                  <w:szCs w:val="16"/>
                                </w:rPr>
                              </w:pPr>
                              <w:r w:rsidRPr="00994629">
                                <w:rPr>
                                  <w:b/>
                                  <w:bCs/>
                                  <w:sz w:val="16"/>
                                  <w:szCs w:val="16"/>
                                </w:rPr>
                                <w:t>Is</w:t>
                              </w:r>
                            </w:p>
                            <w:p w14:paraId="1C488331" w14:textId="77777777" w:rsidR="00860274" w:rsidRDefault="00860274" w:rsidP="00860274">
                              <w:pPr>
                                <w:ind w:left="-90"/>
                                <w:jc w:val="center"/>
                                <w:rPr>
                                  <w:b/>
                                  <w:bCs/>
                                  <w:sz w:val="16"/>
                                  <w:szCs w:val="16"/>
                                </w:rPr>
                              </w:pPr>
                              <w:r>
                                <w:rPr>
                                  <w:b/>
                                  <w:bCs/>
                                  <w:sz w:val="16"/>
                                  <w:szCs w:val="16"/>
                                </w:rPr>
                                <w:t>ICDP</w:t>
                              </w:r>
                              <w:r w:rsidRPr="00994629">
                                <w:rPr>
                                  <w:b/>
                                  <w:bCs/>
                                  <w:sz w:val="16"/>
                                  <w:szCs w:val="16"/>
                                </w:rPr>
                                <w:t xml:space="preserve"> </w:t>
                              </w:r>
                              <w:r>
                                <w:rPr>
                                  <w:b/>
                                  <w:bCs/>
                                  <w:sz w:val="16"/>
                                  <w:szCs w:val="16"/>
                                </w:rPr>
                                <w:t>&lt; 5 E-6 or</w:t>
                              </w:r>
                            </w:p>
                            <w:p w14:paraId="24DDB9A8" w14:textId="77777777" w:rsidR="00860274" w:rsidRPr="00994629" w:rsidRDefault="00860274" w:rsidP="00860274">
                              <w:pPr>
                                <w:ind w:left="-90"/>
                                <w:jc w:val="center"/>
                                <w:rPr>
                                  <w:b/>
                                  <w:bCs/>
                                  <w:sz w:val="16"/>
                                  <w:szCs w:val="16"/>
                                </w:rPr>
                              </w:pPr>
                              <w:r>
                                <w:rPr>
                                  <w:b/>
                                  <w:bCs/>
                                  <w:sz w:val="16"/>
                                  <w:szCs w:val="16"/>
                                </w:rPr>
                                <w:t>ILERP &lt; 5 E-7</w:t>
                              </w:r>
                              <w:r w:rsidRPr="00994629">
                                <w:rPr>
                                  <w:b/>
                                  <w:bCs/>
                                  <w:sz w:val="16"/>
                                  <w:szCs w:val="16"/>
                                </w:rPr>
                                <w:t>?</w:t>
                              </w:r>
                            </w:p>
                          </w:txbxContent>
                        </wps:txbx>
                        <wps:bodyPr rot="0" vert="horz" wrap="square" lIns="91440" tIns="45720" rIns="91440" bIns="45720" anchor="ctr" anchorCtr="0" upright="1">
                          <a:noAutofit/>
                        </wps:bodyPr>
                      </wps:wsp>
                      <wps:wsp>
                        <wps:cNvPr id="2022784998" name="Rounded Rectangle 54"/>
                        <wps:cNvSpPr>
                          <a:spLocks noChangeArrowheads="1"/>
                        </wps:cNvSpPr>
                        <wps:spPr bwMode="auto">
                          <a:xfrm>
                            <a:off x="5482" y="5036"/>
                            <a:ext cx="1468" cy="413"/>
                          </a:xfrm>
                          <a:prstGeom prst="roundRect">
                            <a:avLst>
                              <a:gd name="adj" fmla="val 16667"/>
                            </a:avLst>
                          </a:prstGeom>
                          <a:solidFill>
                            <a:srgbClr val="FFFFFF"/>
                          </a:solidFill>
                          <a:ln w="12700">
                            <a:solidFill>
                              <a:srgbClr val="000000"/>
                            </a:solidFill>
                            <a:miter lim="800000"/>
                            <a:headEnd/>
                            <a:tailEnd/>
                          </a:ln>
                        </wps:spPr>
                        <wps:txbx>
                          <w:txbxContent>
                            <w:p w14:paraId="6928271D" w14:textId="77777777" w:rsidR="00860274" w:rsidRPr="002D4645" w:rsidRDefault="00860274" w:rsidP="00860274">
                              <w:pPr>
                                <w:jc w:val="center"/>
                                <w:rPr>
                                  <w:b/>
                                  <w:bCs/>
                                  <w:sz w:val="16"/>
                                  <w:szCs w:val="16"/>
                                </w:rPr>
                              </w:pPr>
                              <w:r w:rsidRPr="002D4645">
                                <w:rPr>
                                  <w:b/>
                                  <w:bCs/>
                                  <w:sz w:val="16"/>
                                  <w:szCs w:val="16"/>
                                </w:rPr>
                                <w:t>Green Finding</w:t>
                              </w:r>
                            </w:p>
                          </w:txbxContent>
                        </wps:txbx>
                        <wps:bodyPr rot="0" vert="horz" wrap="square" lIns="91440" tIns="45720" rIns="91440" bIns="45720" anchor="ctr" anchorCtr="0" upright="1">
                          <a:noAutofit/>
                        </wps:bodyPr>
                      </wps:wsp>
                      <wps:wsp>
                        <wps:cNvPr id="919037748" name="Diamond 1"/>
                        <wps:cNvSpPr>
                          <a:spLocks noChangeArrowheads="1"/>
                        </wps:cNvSpPr>
                        <wps:spPr bwMode="auto">
                          <a:xfrm>
                            <a:off x="8369" y="6762"/>
                            <a:ext cx="2302" cy="1035"/>
                          </a:xfrm>
                          <a:prstGeom prst="diamond">
                            <a:avLst/>
                          </a:prstGeom>
                          <a:solidFill>
                            <a:srgbClr val="FFFFFF"/>
                          </a:solidFill>
                          <a:ln w="12700">
                            <a:solidFill>
                              <a:srgbClr val="000000"/>
                            </a:solidFill>
                            <a:miter lim="800000"/>
                            <a:headEnd/>
                            <a:tailEnd/>
                          </a:ln>
                        </wps:spPr>
                        <wps:txbx>
                          <w:txbxContent>
                            <w:p w14:paraId="44716F82" w14:textId="77777777" w:rsidR="00860274" w:rsidRDefault="00860274" w:rsidP="00860274">
                              <w:pPr>
                                <w:ind w:left="-90"/>
                                <w:jc w:val="center"/>
                                <w:rPr>
                                  <w:b/>
                                  <w:bCs/>
                                  <w:sz w:val="16"/>
                                  <w:szCs w:val="16"/>
                                </w:rPr>
                              </w:pPr>
                              <w:r>
                                <w:rPr>
                                  <w:b/>
                                  <w:bCs/>
                                  <w:sz w:val="16"/>
                                  <w:szCs w:val="16"/>
                                </w:rPr>
                                <w:t>1 or 2 RMAs</w:t>
                              </w:r>
                            </w:p>
                            <w:p w14:paraId="4ECF9E40" w14:textId="77777777" w:rsidR="00860274" w:rsidRPr="00994629" w:rsidRDefault="00860274" w:rsidP="00860274">
                              <w:pPr>
                                <w:ind w:left="-90"/>
                                <w:jc w:val="center"/>
                                <w:rPr>
                                  <w:b/>
                                  <w:bCs/>
                                  <w:sz w:val="16"/>
                                  <w:szCs w:val="16"/>
                                </w:rPr>
                              </w:pPr>
                              <w:r>
                                <w:rPr>
                                  <w:b/>
                                  <w:bCs/>
                                  <w:sz w:val="16"/>
                                  <w:szCs w:val="16"/>
                                </w:rPr>
                                <w:t>taken?</w:t>
                              </w:r>
                            </w:p>
                          </w:txbxContent>
                        </wps:txbx>
                        <wps:bodyPr rot="0" vert="horz" wrap="square" lIns="91440" tIns="45720" rIns="91440" bIns="45720" anchor="ctr" anchorCtr="0" upright="1">
                          <a:noAutofit/>
                        </wps:bodyPr>
                      </wps:wsp>
                      <wps:wsp>
                        <wps:cNvPr id="608413221" name="Straight Arrow Connector 1"/>
                        <wps:cNvCnPr>
                          <a:cxnSpLocks noChangeShapeType="1"/>
                        </wps:cNvCnPr>
                        <wps:spPr bwMode="auto">
                          <a:xfrm flipH="1" flipV="1">
                            <a:off x="6950" y="5279"/>
                            <a:ext cx="533" cy="0"/>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214458596" name="Text Box 2"/>
                        <wps:cNvSpPr txBox="1">
                          <a:spLocks noChangeArrowheads="1"/>
                        </wps:cNvSpPr>
                        <wps:spPr bwMode="auto">
                          <a:xfrm>
                            <a:off x="4869" y="4838"/>
                            <a:ext cx="566"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0DF6D6CB" w14:textId="77777777" w:rsidR="00860274" w:rsidRPr="00994629" w:rsidRDefault="00860274" w:rsidP="00860274">
                              <w:pPr>
                                <w:rPr>
                                  <w:b/>
                                  <w:bCs/>
                                  <w:sz w:val="16"/>
                                  <w:szCs w:val="16"/>
                                </w:rPr>
                              </w:pPr>
                              <w:r>
                                <w:rPr>
                                  <w:b/>
                                  <w:bCs/>
                                  <w:sz w:val="16"/>
                                  <w:szCs w:val="16"/>
                                </w:rPr>
                                <w:t>NO</w:t>
                              </w:r>
                            </w:p>
                          </w:txbxContent>
                        </wps:txbx>
                        <wps:bodyPr rot="0" vert="horz" wrap="square" lIns="91440" tIns="45720" rIns="91440" bIns="45720" anchor="t" anchorCtr="0" upright="1">
                          <a:noAutofit/>
                        </wps:bodyPr>
                      </wps:wsp>
                      <wps:wsp>
                        <wps:cNvPr id="439288930" name="Text Box 2"/>
                        <wps:cNvSpPr txBox="1">
                          <a:spLocks noChangeArrowheads="1"/>
                        </wps:cNvSpPr>
                        <wps:spPr bwMode="auto">
                          <a:xfrm>
                            <a:off x="6989" y="4862"/>
                            <a:ext cx="662"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519ADF8B" w14:textId="77777777" w:rsidR="00860274" w:rsidRPr="00994629" w:rsidRDefault="00860274" w:rsidP="00860274">
                              <w:pPr>
                                <w:rPr>
                                  <w:b/>
                                  <w:bCs/>
                                  <w:sz w:val="16"/>
                                  <w:szCs w:val="16"/>
                                </w:rPr>
                              </w:pPr>
                              <w:r w:rsidRPr="00994629">
                                <w:rPr>
                                  <w:b/>
                                  <w:bCs/>
                                  <w:sz w:val="16"/>
                                  <w:szCs w:val="16"/>
                                </w:rPr>
                                <w:t>YES</w:t>
                              </w:r>
                            </w:p>
                          </w:txbxContent>
                        </wps:txbx>
                        <wps:bodyPr rot="0" vert="horz" wrap="square" lIns="91440" tIns="45720" rIns="91440" bIns="45720" anchor="t" anchorCtr="0" upright="1">
                          <a:noAutofit/>
                        </wps:bodyPr>
                      </wps:wsp>
                      <wps:wsp>
                        <wps:cNvPr id="367808025" name="Straight Connector 1"/>
                        <wps:cNvCnPr>
                          <a:cxnSpLocks noChangeShapeType="1"/>
                        </wps:cNvCnPr>
                        <wps:spPr bwMode="auto">
                          <a:xfrm flipV="1">
                            <a:off x="10081" y="6932"/>
                            <a:ext cx="590"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741120300" name="Text Box 2"/>
                        <wps:cNvSpPr txBox="1">
                          <a:spLocks noChangeArrowheads="1"/>
                        </wps:cNvSpPr>
                        <wps:spPr bwMode="auto">
                          <a:xfrm>
                            <a:off x="4956" y="6845"/>
                            <a:ext cx="566"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D7EC15F" w14:textId="77777777" w:rsidR="00860274" w:rsidRPr="00994629" w:rsidRDefault="00860274" w:rsidP="00860274">
                              <w:pPr>
                                <w:rPr>
                                  <w:b/>
                                  <w:bCs/>
                                  <w:sz w:val="16"/>
                                  <w:szCs w:val="16"/>
                                </w:rPr>
                              </w:pPr>
                              <w:r>
                                <w:rPr>
                                  <w:b/>
                                  <w:bCs/>
                                  <w:sz w:val="16"/>
                                  <w:szCs w:val="16"/>
                                </w:rPr>
                                <w:t>NO</w:t>
                              </w:r>
                            </w:p>
                          </w:txbxContent>
                        </wps:txbx>
                        <wps:bodyPr rot="0" vert="horz" wrap="square" lIns="91440" tIns="45720" rIns="91440" bIns="45720" anchor="t" anchorCtr="0" upright="1">
                          <a:noAutofit/>
                        </wps:bodyPr>
                      </wps:wsp>
                      <wps:wsp>
                        <wps:cNvPr id="1631601110" name="Text Box 2"/>
                        <wps:cNvSpPr txBox="1">
                          <a:spLocks noChangeArrowheads="1"/>
                        </wps:cNvSpPr>
                        <wps:spPr bwMode="auto">
                          <a:xfrm>
                            <a:off x="7920" y="6838"/>
                            <a:ext cx="566"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2CD263D" w14:textId="77777777" w:rsidR="00860274" w:rsidRPr="00994629" w:rsidRDefault="00860274" w:rsidP="00860274">
                              <w:pPr>
                                <w:rPr>
                                  <w:b/>
                                  <w:bCs/>
                                  <w:sz w:val="16"/>
                                  <w:szCs w:val="16"/>
                                </w:rPr>
                              </w:pPr>
                              <w:r>
                                <w:rPr>
                                  <w:b/>
                                  <w:bCs/>
                                  <w:sz w:val="16"/>
                                  <w:szCs w:val="16"/>
                                </w:rPr>
                                <w:t>NO</w:t>
                              </w:r>
                            </w:p>
                          </w:txbxContent>
                        </wps:txbx>
                        <wps:bodyPr rot="0" vert="horz" wrap="square" lIns="91440" tIns="45720" rIns="91440" bIns="45720" anchor="t" anchorCtr="0" upright="1">
                          <a:noAutofit/>
                        </wps:bodyPr>
                      </wps:wsp>
                      <wps:wsp>
                        <wps:cNvPr id="344450007" name="Straight Arrow Connector 1"/>
                        <wps:cNvCnPr>
                          <a:cxnSpLocks noChangeShapeType="1"/>
                        </wps:cNvCnPr>
                        <wps:spPr bwMode="auto">
                          <a:xfrm flipV="1">
                            <a:off x="9075" y="6020"/>
                            <a:ext cx="0" cy="576"/>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32127005" name="Straight Arrow Connector 1"/>
                        <wps:cNvCnPr>
                          <a:cxnSpLocks noChangeShapeType="1"/>
                        </wps:cNvCnPr>
                        <wps:spPr bwMode="auto">
                          <a:xfrm flipV="1">
                            <a:off x="6238" y="5446"/>
                            <a:ext cx="0" cy="734"/>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99386288" name="Straight Connector 1"/>
                        <wps:cNvCnPr>
                          <a:cxnSpLocks noChangeShapeType="1"/>
                        </wps:cNvCnPr>
                        <wps:spPr bwMode="auto">
                          <a:xfrm rot="-5400000">
                            <a:off x="6592" y="6336"/>
                            <a:ext cx="360"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905543290" name="Straight Connector 1"/>
                        <wps:cNvCnPr>
                          <a:cxnSpLocks noChangeShapeType="1"/>
                        </wps:cNvCnPr>
                        <wps:spPr bwMode="auto">
                          <a:xfrm flipV="1">
                            <a:off x="6240" y="6162"/>
                            <a:ext cx="533" cy="1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98114948" name="Text Box 2"/>
                        <wps:cNvSpPr txBox="1">
                          <a:spLocks noChangeArrowheads="1"/>
                        </wps:cNvSpPr>
                        <wps:spPr bwMode="auto">
                          <a:xfrm>
                            <a:off x="6327" y="5771"/>
                            <a:ext cx="662"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5340CC00" w14:textId="77777777" w:rsidR="00860274" w:rsidRPr="00994629" w:rsidRDefault="00860274" w:rsidP="00860274">
                              <w:pPr>
                                <w:rPr>
                                  <w:b/>
                                  <w:bCs/>
                                  <w:sz w:val="16"/>
                                  <w:szCs w:val="16"/>
                                </w:rPr>
                              </w:pPr>
                              <w:r w:rsidRPr="00994629">
                                <w:rPr>
                                  <w:b/>
                                  <w:bCs/>
                                  <w:sz w:val="16"/>
                                  <w:szCs w:val="16"/>
                                </w:rPr>
                                <w:t>YES</w:t>
                              </w:r>
                            </w:p>
                          </w:txbxContent>
                        </wps:txbx>
                        <wps:bodyPr rot="0" vert="horz" wrap="square" lIns="91440" tIns="45720" rIns="91440" bIns="45720" anchor="t" anchorCtr="0" upright="1">
                          <a:noAutofit/>
                        </wps:bodyPr>
                      </wps:wsp>
                      <wps:wsp>
                        <wps:cNvPr id="247260715" name="Diamond 1"/>
                        <wps:cNvSpPr>
                          <a:spLocks noChangeArrowheads="1"/>
                        </wps:cNvSpPr>
                        <wps:spPr bwMode="auto">
                          <a:xfrm>
                            <a:off x="4384" y="10520"/>
                            <a:ext cx="2303" cy="1036"/>
                          </a:xfrm>
                          <a:prstGeom prst="diamond">
                            <a:avLst/>
                          </a:prstGeom>
                          <a:solidFill>
                            <a:srgbClr val="FFFFFF"/>
                          </a:solidFill>
                          <a:ln w="12700">
                            <a:solidFill>
                              <a:srgbClr val="000000"/>
                            </a:solidFill>
                            <a:miter lim="800000"/>
                            <a:headEnd/>
                            <a:tailEnd/>
                          </a:ln>
                        </wps:spPr>
                        <wps:txbx>
                          <w:txbxContent>
                            <w:p w14:paraId="77DEEDAB" w14:textId="77777777" w:rsidR="00860274" w:rsidRDefault="00860274" w:rsidP="00860274">
                              <w:pPr>
                                <w:ind w:left="-90"/>
                                <w:jc w:val="center"/>
                                <w:rPr>
                                  <w:b/>
                                  <w:bCs/>
                                  <w:sz w:val="16"/>
                                  <w:szCs w:val="16"/>
                                </w:rPr>
                              </w:pPr>
                              <w:r>
                                <w:rPr>
                                  <w:b/>
                                  <w:bCs/>
                                  <w:sz w:val="16"/>
                                  <w:szCs w:val="16"/>
                                </w:rPr>
                                <w:t>1 or 2 RMAs</w:t>
                              </w:r>
                            </w:p>
                            <w:p w14:paraId="3E50B8E0" w14:textId="77777777" w:rsidR="00860274" w:rsidRPr="00994629" w:rsidRDefault="00860274" w:rsidP="00860274">
                              <w:pPr>
                                <w:ind w:left="-90"/>
                                <w:jc w:val="center"/>
                                <w:rPr>
                                  <w:b/>
                                  <w:bCs/>
                                  <w:sz w:val="16"/>
                                  <w:szCs w:val="16"/>
                                </w:rPr>
                              </w:pPr>
                              <w:r>
                                <w:rPr>
                                  <w:b/>
                                  <w:bCs/>
                                  <w:sz w:val="16"/>
                                  <w:szCs w:val="16"/>
                                </w:rPr>
                                <w:t>taken?</w:t>
                              </w:r>
                            </w:p>
                          </w:txbxContent>
                        </wps:txbx>
                        <wps:bodyPr rot="0" vert="horz" wrap="square" lIns="91440" tIns="45720" rIns="91440" bIns="45720" anchor="ctr" anchorCtr="0" upright="1">
                          <a:noAutofit/>
                        </wps:bodyPr>
                      </wps:wsp>
                      <wps:wsp>
                        <wps:cNvPr id="2089122558" name="Diamond 1"/>
                        <wps:cNvSpPr>
                          <a:spLocks noChangeArrowheads="1"/>
                        </wps:cNvSpPr>
                        <wps:spPr bwMode="auto">
                          <a:xfrm>
                            <a:off x="1860" y="8402"/>
                            <a:ext cx="3196" cy="1487"/>
                          </a:xfrm>
                          <a:prstGeom prst="diamond">
                            <a:avLst/>
                          </a:prstGeom>
                          <a:solidFill>
                            <a:srgbClr val="FFFFFF"/>
                          </a:solidFill>
                          <a:ln w="12700">
                            <a:solidFill>
                              <a:srgbClr val="000000"/>
                            </a:solidFill>
                            <a:miter lim="800000"/>
                            <a:headEnd/>
                            <a:tailEnd/>
                          </a:ln>
                        </wps:spPr>
                        <wps:txbx>
                          <w:txbxContent>
                            <w:p w14:paraId="39D137AD" w14:textId="77777777" w:rsidR="00860274" w:rsidRDefault="00860274" w:rsidP="00860274">
                              <w:pPr>
                                <w:ind w:left="-90"/>
                                <w:jc w:val="center"/>
                                <w:rPr>
                                  <w:b/>
                                  <w:bCs/>
                                  <w:sz w:val="16"/>
                                  <w:szCs w:val="16"/>
                                </w:rPr>
                              </w:pPr>
                              <w:r w:rsidRPr="00994629">
                                <w:rPr>
                                  <w:b/>
                                  <w:bCs/>
                                  <w:sz w:val="16"/>
                                  <w:szCs w:val="16"/>
                                </w:rPr>
                                <w:t>Is</w:t>
                              </w:r>
                            </w:p>
                            <w:p w14:paraId="2A51BA92" w14:textId="77777777" w:rsidR="00860274" w:rsidRDefault="00860274" w:rsidP="00860274">
                              <w:pPr>
                                <w:ind w:left="-90"/>
                                <w:jc w:val="center"/>
                                <w:rPr>
                                  <w:b/>
                                  <w:bCs/>
                                  <w:sz w:val="16"/>
                                  <w:szCs w:val="16"/>
                                </w:rPr>
                              </w:pPr>
                              <w:r>
                                <w:rPr>
                                  <w:b/>
                                  <w:bCs/>
                                  <w:sz w:val="16"/>
                                  <w:szCs w:val="16"/>
                                </w:rPr>
                                <w:t>ICDP &gt; 1 E-4</w:t>
                              </w:r>
                              <w:r w:rsidRPr="00994629">
                                <w:rPr>
                                  <w:b/>
                                  <w:bCs/>
                                  <w:sz w:val="16"/>
                                  <w:szCs w:val="16"/>
                                </w:rPr>
                                <w:t xml:space="preserve"> </w:t>
                              </w:r>
                              <w:r>
                                <w:rPr>
                                  <w:b/>
                                  <w:bCs/>
                                  <w:sz w:val="16"/>
                                  <w:szCs w:val="16"/>
                                </w:rPr>
                                <w:t>or</w:t>
                              </w:r>
                            </w:p>
                            <w:p w14:paraId="1C6F3AE6" w14:textId="77777777" w:rsidR="00860274" w:rsidRPr="00994629" w:rsidRDefault="00860274" w:rsidP="00860274">
                              <w:pPr>
                                <w:ind w:left="-90"/>
                                <w:jc w:val="center"/>
                                <w:rPr>
                                  <w:b/>
                                  <w:bCs/>
                                  <w:sz w:val="16"/>
                                  <w:szCs w:val="16"/>
                                </w:rPr>
                              </w:pPr>
                              <w:r>
                                <w:rPr>
                                  <w:b/>
                                  <w:bCs/>
                                  <w:sz w:val="16"/>
                                  <w:szCs w:val="16"/>
                                </w:rPr>
                                <w:t>ILERP &gt; 1 E-5</w:t>
                              </w:r>
                              <w:r w:rsidRPr="00994629">
                                <w:rPr>
                                  <w:b/>
                                  <w:bCs/>
                                  <w:sz w:val="16"/>
                                  <w:szCs w:val="16"/>
                                </w:rPr>
                                <w:t>?</w:t>
                              </w:r>
                            </w:p>
                          </w:txbxContent>
                        </wps:txbx>
                        <wps:bodyPr rot="0" vert="horz" wrap="square" lIns="91440" tIns="45720" rIns="91440" bIns="45720" anchor="ctr" anchorCtr="0" upright="1">
                          <a:noAutofit/>
                        </wps:bodyPr>
                      </wps:wsp>
                      <wps:wsp>
                        <wps:cNvPr id="551187461" name="Diamond 1"/>
                        <wps:cNvSpPr>
                          <a:spLocks noChangeArrowheads="1"/>
                        </wps:cNvSpPr>
                        <wps:spPr bwMode="auto">
                          <a:xfrm>
                            <a:off x="4848" y="9323"/>
                            <a:ext cx="2572" cy="1036"/>
                          </a:xfrm>
                          <a:prstGeom prst="diamond">
                            <a:avLst/>
                          </a:prstGeom>
                          <a:solidFill>
                            <a:srgbClr val="FFFFFF"/>
                          </a:solidFill>
                          <a:ln w="12700">
                            <a:solidFill>
                              <a:srgbClr val="000000"/>
                            </a:solidFill>
                            <a:miter lim="800000"/>
                            <a:headEnd/>
                            <a:tailEnd/>
                          </a:ln>
                        </wps:spPr>
                        <wps:txbx>
                          <w:txbxContent>
                            <w:p w14:paraId="72334472" w14:textId="77777777" w:rsidR="00860274" w:rsidRPr="00994629" w:rsidRDefault="00860274" w:rsidP="00860274">
                              <w:pPr>
                                <w:ind w:left="-86"/>
                                <w:jc w:val="center"/>
                                <w:rPr>
                                  <w:b/>
                                  <w:bCs/>
                                  <w:sz w:val="16"/>
                                  <w:szCs w:val="16"/>
                                </w:rPr>
                              </w:pPr>
                              <w:r>
                                <w:rPr>
                                  <w:b/>
                                  <w:bCs/>
                                  <w:sz w:val="16"/>
                                  <w:szCs w:val="16"/>
                                </w:rPr>
                                <w:t>3 or more RMAs taken?</w:t>
                              </w:r>
                            </w:p>
                          </w:txbxContent>
                        </wps:txbx>
                        <wps:bodyPr rot="0" vert="horz" wrap="square" lIns="91440" tIns="45720" rIns="91440" bIns="45720" anchor="ctr" anchorCtr="0" upright="1">
                          <a:noAutofit/>
                        </wps:bodyPr>
                      </wps:wsp>
                      <wps:wsp>
                        <wps:cNvPr id="721291005" name="Diamond 1"/>
                        <wps:cNvSpPr>
                          <a:spLocks noChangeArrowheads="1"/>
                        </wps:cNvSpPr>
                        <wps:spPr bwMode="auto">
                          <a:xfrm>
                            <a:off x="7780" y="9345"/>
                            <a:ext cx="2303" cy="1036"/>
                          </a:xfrm>
                          <a:prstGeom prst="diamond">
                            <a:avLst/>
                          </a:prstGeom>
                          <a:solidFill>
                            <a:srgbClr val="FFFFFF"/>
                          </a:solidFill>
                          <a:ln w="12700">
                            <a:solidFill>
                              <a:srgbClr val="000000"/>
                            </a:solidFill>
                            <a:miter lim="800000"/>
                            <a:headEnd/>
                            <a:tailEnd/>
                          </a:ln>
                        </wps:spPr>
                        <wps:txbx>
                          <w:txbxContent>
                            <w:p w14:paraId="33D5C0C7" w14:textId="77777777" w:rsidR="00860274" w:rsidRDefault="00860274" w:rsidP="00860274">
                              <w:pPr>
                                <w:ind w:left="-90"/>
                                <w:jc w:val="center"/>
                                <w:rPr>
                                  <w:b/>
                                  <w:bCs/>
                                  <w:sz w:val="16"/>
                                  <w:szCs w:val="16"/>
                                </w:rPr>
                              </w:pPr>
                              <w:r>
                                <w:rPr>
                                  <w:b/>
                                  <w:bCs/>
                                  <w:sz w:val="16"/>
                                  <w:szCs w:val="16"/>
                                </w:rPr>
                                <w:t>1 or 2 RMAs</w:t>
                              </w:r>
                            </w:p>
                            <w:p w14:paraId="2A515368" w14:textId="77777777" w:rsidR="00860274" w:rsidRPr="00994629" w:rsidRDefault="00860274" w:rsidP="00860274">
                              <w:pPr>
                                <w:ind w:left="-90"/>
                                <w:jc w:val="center"/>
                                <w:rPr>
                                  <w:b/>
                                  <w:bCs/>
                                  <w:sz w:val="16"/>
                                  <w:szCs w:val="16"/>
                                </w:rPr>
                              </w:pPr>
                              <w:r>
                                <w:rPr>
                                  <w:b/>
                                  <w:bCs/>
                                  <w:sz w:val="16"/>
                                  <w:szCs w:val="16"/>
                                </w:rPr>
                                <w:t>taken?</w:t>
                              </w:r>
                            </w:p>
                          </w:txbxContent>
                        </wps:txbx>
                        <wps:bodyPr rot="0" vert="horz" wrap="square" lIns="91440" tIns="45720" rIns="91440" bIns="45720" anchor="ctr" anchorCtr="0" upright="1">
                          <a:noAutofit/>
                        </wps:bodyPr>
                      </wps:wsp>
                      <wps:wsp>
                        <wps:cNvPr id="101349077" name="Diamond 1"/>
                        <wps:cNvSpPr>
                          <a:spLocks noChangeArrowheads="1"/>
                        </wps:cNvSpPr>
                        <wps:spPr bwMode="auto">
                          <a:xfrm>
                            <a:off x="1549" y="10476"/>
                            <a:ext cx="2572" cy="1036"/>
                          </a:xfrm>
                          <a:prstGeom prst="diamond">
                            <a:avLst/>
                          </a:prstGeom>
                          <a:solidFill>
                            <a:srgbClr val="FFFFFF"/>
                          </a:solidFill>
                          <a:ln w="12700">
                            <a:solidFill>
                              <a:srgbClr val="000000"/>
                            </a:solidFill>
                            <a:miter lim="800000"/>
                            <a:headEnd/>
                            <a:tailEnd/>
                          </a:ln>
                        </wps:spPr>
                        <wps:txbx>
                          <w:txbxContent>
                            <w:p w14:paraId="0CF990B4" w14:textId="77777777" w:rsidR="00860274" w:rsidRPr="00994629" w:rsidRDefault="00860274" w:rsidP="00860274">
                              <w:pPr>
                                <w:ind w:left="-86"/>
                                <w:jc w:val="center"/>
                                <w:rPr>
                                  <w:b/>
                                  <w:bCs/>
                                  <w:sz w:val="16"/>
                                  <w:szCs w:val="16"/>
                                </w:rPr>
                              </w:pPr>
                              <w:r>
                                <w:rPr>
                                  <w:b/>
                                  <w:bCs/>
                                  <w:sz w:val="16"/>
                                  <w:szCs w:val="16"/>
                                </w:rPr>
                                <w:t>3 or more RMAs taken?</w:t>
                              </w:r>
                            </w:p>
                          </w:txbxContent>
                        </wps:txbx>
                        <wps:bodyPr rot="0" vert="horz" wrap="square" lIns="91440" tIns="45720" rIns="91440" bIns="45720" anchor="ctr" anchorCtr="0" upright="1">
                          <a:noAutofit/>
                        </wps:bodyPr>
                      </wps:wsp>
                      <wps:wsp>
                        <wps:cNvPr id="1140518128" name="Diamond 1"/>
                        <wps:cNvSpPr>
                          <a:spLocks noChangeArrowheads="1"/>
                        </wps:cNvSpPr>
                        <wps:spPr bwMode="auto">
                          <a:xfrm>
                            <a:off x="7339" y="12286"/>
                            <a:ext cx="3195" cy="1506"/>
                          </a:xfrm>
                          <a:prstGeom prst="diamond">
                            <a:avLst/>
                          </a:prstGeom>
                          <a:solidFill>
                            <a:srgbClr val="FFFFFF"/>
                          </a:solidFill>
                          <a:ln w="12700">
                            <a:solidFill>
                              <a:srgbClr val="000000"/>
                            </a:solidFill>
                            <a:miter lim="800000"/>
                            <a:headEnd/>
                            <a:tailEnd/>
                          </a:ln>
                        </wps:spPr>
                        <wps:txbx>
                          <w:txbxContent>
                            <w:p w14:paraId="5D310DA6" w14:textId="77777777" w:rsidR="00860274" w:rsidRDefault="00860274" w:rsidP="00860274">
                              <w:pPr>
                                <w:ind w:left="-90"/>
                                <w:jc w:val="center"/>
                                <w:rPr>
                                  <w:b/>
                                  <w:bCs/>
                                  <w:sz w:val="16"/>
                                  <w:szCs w:val="16"/>
                                </w:rPr>
                              </w:pPr>
                              <w:r w:rsidRPr="00994629">
                                <w:rPr>
                                  <w:b/>
                                  <w:bCs/>
                                  <w:sz w:val="16"/>
                                  <w:szCs w:val="16"/>
                                </w:rPr>
                                <w:t>Is</w:t>
                              </w:r>
                            </w:p>
                            <w:p w14:paraId="3DE5855A" w14:textId="77777777" w:rsidR="00860274" w:rsidRDefault="00860274" w:rsidP="00860274">
                              <w:pPr>
                                <w:ind w:left="-90"/>
                                <w:jc w:val="center"/>
                                <w:rPr>
                                  <w:b/>
                                  <w:bCs/>
                                  <w:sz w:val="16"/>
                                  <w:szCs w:val="16"/>
                                </w:rPr>
                              </w:pPr>
                              <w:r>
                                <w:rPr>
                                  <w:b/>
                                  <w:bCs/>
                                  <w:sz w:val="16"/>
                                  <w:szCs w:val="16"/>
                                </w:rPr>
                                <w:t>ICDP &lt; 5 E-</w:t>
                              </w:r>
                              <w:r>
                                <w:rPr>
                                  <w:b/>
                                  <w:bCs/>
                                  <w:sz w:val="16"/>
                                  <w:szCs w:val="16"/>
                                </w:rPr>
                                <w:t xml:space="preserve">5 </w:t>
                              </w:r>
                              <w:r w:rsidRPr="00994629">
                                <w:rPr>
                                  <w:b/>
                                  <w:bCs/>
                                  <w:sz w:val="16"/>
                                  <w:szCs w:val="16"/>
                                </w:rPr>
                                <w:t xml:space="preserve"> </w:t>
                              </w:r>
                              <w:r>
                                <w:rPr>
                                  <w:b/>
                                  <w:bCs/>
                                  <w:sz w:val="16"/>
                                  <w:szCs w:val="16"/>
                                </w:rPr>
                                <w:t>or</w:t>
                              </w:r>
                            </w:p>
                            <w:p w14:paraId="2939A4B0" w14:textId="77777777" w:rsidR="00860274" w:rsidRPr="00994629" w:rsidRDefault="00860274" w:rsidP="00860274">
                              <w:pPr>
                                <w:ind w:left="-90"/>
                                <w:jc w:val="center"/>
                                <w:rPr>
                                  <w:b/>
                                  <w:bCs/>
                                  <w:sz w:val="16"/>
                                  <w:szCs w:val="16"/>
                                </w:rPr>
                              </w:pPr>
                              <w:r>
                                <w:rPr>
                                  <w:b/>
                                  <w:bCs/>
                                  <w:sz w:val="16"/>
                                  <w:szCs w:val="16"/>
                                </w:rPr>
                                <w:t>ILERP &lt; 5 E-6</w:t>
                              </w:r>
                              <w:r w:rsidRPr="00994629">
                                <w:rPr>
                                  <w:b/>
                                  <w:bCs/>
                                  <w:sz w:val="16"/>
                                  <w:szCs w:val="16"/>
                                </w:rPr>
                                <w:t>?</w:t>
                              </w:r>
                            </w:p>
                          </w:txbxContent>
                        </wps:txbx>
                        <wps:bodyPr rot="0" vert="horz" wrap="square" lIns="91440" tIns="45720" rIns="91440" bIns="45720" anchor="ctr" anchorCtr="0" upright="1">
                          <a:noAutofit/>
                        </wps:bodyPr>
                      </wps:wsp>
                      <wps:wsp>
                        <wps:cNvPr id="1219171416" name="Rounded Rectangle 54"/>
                        <wps:cNvSpPr>
                          <a:spLocks noChangeArrowheads="1"/>
                        </wps:cNvSpPr>
                        <wps:spPr bwMode="auto">
                          <a:xfrm>
                            <a:off x="7152" y="10719"/>
                            <a:ext cx="1468" cy="446"/>
                          </a:xfrm>
                          <a:prstGeom prst="roundRect">
                            <a:avLst>
                              <a:gd name="adj" fmla="val 16667"/>
                            </a:avLst>
                          </a:prstGeom>
                          <a:solidFill>
                            <a:srgbClr val="FFFFFF"/>
                          </a:solidFill>
                          <a:ln w="12700">
                            <a:solidFill>
                              <a:srgbClr val="000000"/>
                            </a:solidFill>
                            <a:miter lim="800000"/>
                            <a:headEnd/>
                            <a:tailEnd/>
                          </a:ln>
                        </wps:spPr>
                        <wps:txbx>
                          <w:txbxContent>
                            <w:p w14:paraId="236FC95C" w14:textId="77777777" w:rsidR="00860274" w:rsidRPr="002D4645" w:rsidRDefault="00860274" w:rsidP="00860274">
                              <w:pPr>
                                <w:jc w:val="center"/>
                                <w:rPr>
                                  <w:b/>
                                  <w:bCs/>
                                  <w:sz w:val="16"/>
                                  <w:szCs w:val="16"/>
                                </w:rPr>
                              </w:pPr>
                              <w:r>
                                <w:rPr>
                                  <w:b/>
                                  <w:bCs/>
                                  <w:sz w:val="16"/>
                                  <w:szCs w:val="16"/>
                                </w:rPr>
                                <w:t>White</w:t>
                              </w:r>
                              <w:r w:rsidRPr="002D4645">
                                <w:rPr>
                                  <w:b/>
                                  <w:bCs/>
                                  <w:sz w:val="16"/>
                                  <w:szCs w:val="16"/>
                                </w:rPr>
                                <w:t xml:space="preserve"> Finding</w:t>
                              </w:r>
                            </w:p>
                          </w:txbxContent>
                        </wps:txbx>
                        <wps:bodyPr rot="0" vert="horz" wrap="square" lIns="91440" tIns="45720" rIns="91440" bIns="45720" anchor="ctr" anchorCtr="0" upright="1">
                          <a:noAutofit/>
                        </wps:bodyPr>
                      </wps:wsp>
                      <wps:wsp>
                        <wps:cNvPr id="756601996" name="Rounded Rectangle 54"/>
                        <wps:cNvSpPr>
                          <a:spLocks noChangeArrowheads="1"/>
                        </wps:cNvSpPr>
                        <wps:spPr bwMode="auto">
                          <a:xfrm>
                            <a:off x="9255" y="10951"/>
                            <a:ext cx="1573" cy="412"/>
                          </a:xfrm>
                          <a:prstGeom prst="roundRect">
                            <a:avLst>
                              <a:gd name="adj" fmla="val 16667"/>
                            </a:avLst>
                          </a:prstGeom>
                          <a:solidFill>
                            <a:srgbClr val="FFFFFF"/>
                          </a:solidFill>
                          <a:ln w="12700">
                            <a:solidFill>
                              <a:srgbClr val="000000"/>
                            </a:solidFill>
                            <a:miter lim="800000"/>
                            <a:headEnd/>
                            <a:tailEnd/>
                          </a:ln>
                        </wps:spPr>
                        <wps:txbx>
                          <w:txbxContent>
                            <w:p w14:paraId="128C8499" w14:textId="77777777" w:rsidR="00860274" w:rsidRPr="002D4645" w:rsidRDefault="00860274" w:rsidP="00860274">
                              <w:pPr>
                                <w:jc w:val="center"/>
                                <w:rPr>
                                  <w:b/>
                                  <w:bCs/>
                                  <w:sz w:val="16"/>
                                  <w:szCs w:val="16"/>
                                </w:rPr>
                              </w:pPr>
                              <w:r>
                                <w:rPr>
                                  <w:b/>
                                  <w:bCs/>
                                  <w:sz w:val="16"/>
                                  <w:szCs w:val="16"/>
                                </w:rPr>
                                <w:t>Yellow</w:t>
                              </w:r>
                              <w:r w:rsidRPr="002D4645">
                                <w:rPr>
                                  <w:b/>
                                  <w:bCs/>
                                  <w:sz w:val="16"/>
                                  <w:szCs w:val="16"/>
                                </w:rPr>
                                <w:t xml:space="preserve"> Finding</w:t>
                              </w:r>
                            </w:p>
                          </w:txbxContent>
                        </wps:txbx>
                        <wps:bodyPr rot="0" vert="horz" wrap="square" lIns="91440" tIns="45720" rIns="91440" bIns="45720" anchor="ctr" anchorCtr="0" upright="1">
                          <a:noAutofit/>
                        </wps:bodyPr>
                      </wps:wsp>
                      <wps:wsp>
                        <wps:cNvPr id="387417733" name="Rounded Rectangle 54"/>
                        <wps:cNvSpPr>
                          <a:spLocks noChangeArrowheads="1"/>
                        </wps:cNvSpPr>
                        <wps:spPr bwMode="auto">
                          <a:xfrm>
                            <a:off x="5969" y="11923"/>
                            <a:ext cx="1334" cy="394"/>
                          </a:xfrm>
                          <a:prstGeom prst="roundRect">
                            <a:avLst>
                              <a:gd name="adj" fmla="val 16667"/>
                            </a:avLst>
                          </a:prstGeom>
                          <a:solidFill>
                            <a:srgbClr val="FFFFFF"/>
                          </a:solidFill>
                          <a:ln w="12700">
                            <a:solidFill>
                              <a:srgbClr val="000000"/>
                            </a:solidFill>
                            <a:miter lim="800000"/>
                            <a:headEnd/>
                            <a:tailEnd/>
                          </a:ln>
                        </wps:spPr>
                        <wps:txbx>
                          <w:txbxContent>
                            <w:p w14:paraId="33C7A192" w14:textId="77777777" w:rsidR="00860274" w:rsidRPr="002D4645" w:rsidRDefault="00860274" w:rsidP="00860274">
                              <w:pPr>
                                <w:jc w:val="center"/>
                                <w:rPr>
                                  <w:b/>
                                  <w:bCs/>
                                  <w:sz w:val="16"/>
                                  <w:szCs w:val="16"/>
                                </w:rPr>
                              </w:pPr>
                              <w:r>
                                <w:rPr>
                                  <w:b/>
                                  <w:bCs/>
                                  <w:sz w:val="16"/>
                                  <w:szCs w:val="16"/>
                                </w:rPr>
                                <w:t>Red</w:t>
                              </w:r>
                              <w:r w:rsidRPr="002D4645">
                                <w:rPr>
                                  <w:b/>
                                  <w:bCs/>
                                  <w:sz w:val="16"/>
                                  <w:szCs w:val="16"/>
                                </w:rPr>
                                <w:t xml:space="preserve"> Finding</w:t>
                              </w:r>
                            </w:p>
                          </w:txbxContent>
                        </wps:txbx>
                        <wps:bodyPr rot="0" vert="horz" wrap="square" lIns="91440" tIns="45720" rIns="91440" bIns="45720" anchor="ctr" anchorCtr="0" upright="1">
                          <a:noAutofit/>
                        </wps:bodyPr>
                      </wps:wsp>
                      <wps:wsp>
                        <wps:cNvPr id="1825969965" name="Rounded Rectangle 54"/>
                        <wps:cNvSpPr>
                          <a:spLocks noChangeArrowheads="1"/>
                        </wps:cNvSpPr>
                        <wps:spPr bwMode="auto">
                          <a:xfrm>
                            <a:off x="2089" y="12017"/>
                            <a:ext cx="1546" cy="432"/>
                          </a:xfrm>
                          <a:prstGeom prst="roundRect">
                            <a:avLst>
                              <a:gd name="adj" fmla="val 16667"/>
                            </a:avLst>
                          </a:prstGeom>
                          <a:solidFill>
                            <a:srgbClr val="FFFFFF"/>
                          </a:solidFill>
                          <a:ln w="12700">
                            <a:solidFill>
                              <a:srgbClr val="000000"/>
                            </a:solidFill>
                            <a:miter lim="800000"/>
                            <a:headEnd/>
                            <a:tailEnd/>
                          </a:ln>
                        </wps:spPr>
                        <wps:txbx>
                          <w:txbxContent>
                            <w:p w14:paraId="0C8E3C87" w14:textId="77777777" w:rsidR="00860274" w:rsidRPr="002D4645" w:rsidRDefault="00860274" w:rsidP="00860274">
                              <w:pPr>
                                <w:jc w:val="center"/>
                                <w:rPr>
                                  <w:b/>
                                  <w:bCs/>
                                  <w:sz w:val="16"/>
                                  <w:szCs w:val="16"/>
                                </w:rPr>
                              </w:pPr>
                              <w:r>
                                <w:rPr>
                                  <w:b/>
                                  <w:bCs/>
                                  <w:sz w:val="16"/>
                                  <w:szCs w:val="16"/>
                                </w:rPr>
                                <w:t>Yellow F</w:t>
                              </w:r>
                              <w:r w:rsidRPr="002D4645">
                                <w:rPr>
                                  <w:b/>
                                  <w:bCs/>
                                  <w:sz w:val="16"/>
                                  <w:szCs w:val="16"/>
                                </w:rPr>
                                <w:t>inding</w:t>
                              </w:r>
                            </w:p>
                          </w:txbxContent>
                        </wps:txbx>
                        <wps:bodyPr rot="0" vert="horz" wrap="square" lIns="91440" tIns="45720" rIns="91440" bIns="45720" anchor="ctr" anchorCtr="0" upright="1">
                          <a:noAutofit/>
                        </wps:bodyPr>
                      </wps:wsp>
                      <wps:wsp>
                        <wps:cNvPr id="307377233" name="Diamond 1"/>
                        <wps:cNvSpPr>
                          <a:spLocks noChangeArrowheads="1"/>
                        </wps:cNvSpPr>
                        <wps:spPr bwMode="auto">
                          <a:xfrm>
                            <a:off x="3925" y="12461"/>
                            <a:ext cx="3196" cy="1487"/>
                          </a:xfrm>
                          <a:prstGeom prst="diamond">
                            <a:avLst/>
                          </a:prstGeom>
                          <a:solidFill>
                            <a:srgbClr val="FFFFFF"/>
                          </a:solidFill>
                          <a:ln w="12700">
                            <a:solidFill>
                              <a:srgbClr val="000000"/>
                            </a:solidFill>
                            <a:miter lim="800000"/>
                            <a:headEnd/>
                            <a:tailEnd/>
                          </a:ln>
                        </wps:spPr>
                        <wps:txbx>
                          <w:txbxContent>
                            <w:p w14:paraId="47B4BC64" w14:textId="77777777" w:rsidR="00860274" w:rsidRDefault="00860274" w:rsidP="00860274">
                              <w:pPr>
                                <w:ind w:left="-90"/>
                                <w:jc w:val="center"/>
                                <w:rPr>
                                  <w:b/>
                                  <w:bCs/>
                                  <w:sz w:val="16"/>
                                  <w:szCs w:val="16"/>
                                </w:rPr>
                              </w:pPr>
                              <w:r w:rsidRPr="00994629">
                                <w:rPr>
                                  <w:b/>
                                  <w:bCs/>
                                  <w:sz w:val="16"/>
                                  <w:szCs w:val="16"/>
                                </w:rPr>
                                <w:t>Is</w:t>
                              </w:r>
                            </w:p>
                            <w:p w14:paraId="7BAC2EC0" w14:textId="77777777" w:rsidR="00860274" w:rsidRDefault="00860274" w:rsidP="00860274">
                              <w:pPr>
                                <w:ind w:left="-90"/>
                                <w:jc w:val="center"/>
                                <w:rPr>
                                  <w:b/>
                                  <w:bCs/>
                                  <w:sz w:val="16"/>
                                  <w:szCs w:val="16"/>
                                </w:rPr>
                              </w:pPr>
                              <w:r>
                                <w:rPr>
                                  <w:b/>
                                  <w:bCs/>
                                  <w:sz w:val="16"/>
                                  <w:szCs w:val="16"/>
                                </w:rPr>
                                <w:t>ICDP &lt; 5 E-4 or</w:t>
                              </w:r>
                            </w:p>
                            <w:p w14:paraId="178A8792" w14:textId="77777777" w:rsidR="00860274" w:rsidRPr="00994629" w:rsidRDefault="00860274" w:rsidP="00860274">
                              <w:pPr>
                                <w:ind w:left="-90"/>
                                <w:jc w:val="center"/>
                                <w:rPr>
                                  <w:b/>
                                  <w:bCs/>
                                  <w:sz w:val="16"/>
                                  <w:szCs w:val="16"/>
                                </w:rPr>
                              </w:pPr>
                              <w:r>
                                <w:rPr>
                                  <w:b/>
                                  <w:bCs/>
                                  <w:sz w:val="16"/>
                                  <w:szCs w:val="16"/>
                                </w:rPr>
                                <w:t>ILERP &lt; 5 E-5</w:t>
                              </w:r>
                              <w:r w:rsidRPr="00994629">
                                <w:rPr>
                                  <w:b/>
                                  <w:bCs/>
                                  <w:sz w:val="16"/>
                                  <w:szCs w:val="16"/>
                                </w:rPr>
                                <w:t>?</w:t>
                              </w:r>
                            </w:p>
                          </w:txbxContent>
                        </wps:txbx>
                        <wps:bodyPr rot="0" vert="horz" wrap="square" lIns="91440" tIns="45720" rIns="91440" bIns="45720" anchor="ctr" anchorCtr="0" upright="1">
                          <a:noAutofit/>
                        </wps:bodyPr>
                      </wps:wsp>
                      <wps:wsp>
                        <wps:cNvPr id="1381486895" name="Straight Connector 1"/>
                        <wps:cNvCnPr>
                          <a:cxnSpLocks noChangeShapeType="1"/>
                        </wps:cNvCnPr>
                        <wps:spPr bwMode="auto">
                          <a:xfrm rot="-5400000">
                            <a:off x="1389" y="9615"/>
                            <a:ext cx="936"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507643779" name="Straight Arrow Connector 1"/>
                        <wps:cNvCnPr>
                          <a:cxnSpLocks noChangeShapeType="1"/>
                        </wps:cNvCnPr>
                        <wps:spPr bwMode="auto">
                          <a:xfrm>
                            <a:off x="2836" y="10083"/>
                            <a:ext cx="0" cy="374"/>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688551301" name="Straight Connector 1"/>
                        <wps:cNvCnPr>
                          <a:cxnSpLocks noChangeShapeType="1"/>
                        </wps:cNvCnPr>
                        <wps:spPr bwMode="auto">
                          <a:xfrm flipV="1">
                            <a:off x="1857" y="10083"/>
                            <a:ext cx="979" cy="2"/>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594697081" name="Text Box 2"/>
                        <wps:cNvSpPr txBox="1">
                          <a:spLocks noChangeArrowheads="1"/>
                        </wps:cNvSpPr>
                        <wps:spPr bwMode="auto">
                          <a:xfrm>
                            <a:off x="2037" y="9747"/>
                            <a:ext cx="662"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87F9D6B" w14:textId="77777777" w:rsidR="00860274" w:rsidRPr="00994629" w:rsidRDefault="00860274" w:rsidP="00860274">
                              <w:pPr>
                                <w:rPr>
                                  <w:b/>
                                  <w:bCs/>
                                  <w:sz w:val="16"/>
                                  <w:szCs w:val="16"/>
                                </w:rPr>
                              </w:pPr>
                              <w:r w:rsidRPr="00994629">
                                <w:rPr>
                                  <w:b/>
                                  <w:bCs/>
                                  <w:sz w:val="16"/>
                                  <w:szCs w:val="16"/>
                                </w:rPr>
                                <w:t>YES</w:t>
                              </w:r>
                            </w:p>
                          </w:txbxContent>
                        </wps:txbx>
                        <wps:bodyPr rot="0" vert="horz" wrap="square" lIns="91440" tIns="45720" rIns="91440" bIns="45720" anchor="t" anchorCtr="0" upright="1">
                          <a:noAutofit/>
                        </wps:bodyPr>
                      </wps:wsp>
                      <wps:wsp>
                        <wps:cNvPr id="407144165" name="Straight Arrow Connector 1"/>
                        <wps:cNvCnPr>
                          <a:cxnSpLocks noChangeShapeType="1"/>
                        </wps:cNvCnPr>
                        <wps:spPr bwMode="auto">
                          <a:xfrm>
                            <a:off x="6131" y="9144"/>
                            <a:ext cx="0" cy="172"/>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62145920" name="Straight Connector 1"/>
                        <wps:cNvCnPr>
                          <a:cxnSpLocks noChangeShapeType="1"/>
                        </wps:cNvCnPr>
                        <wps:spPr bwMode="auto">
                          <a:xfrm flipV="1">
                            <a:off x="5056" y="9144"/>
                            <a:ext cx="1080"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244825632" name="Text Box 2"/>
                        <wps:cNvSpPr txBox="1">
                          <a:spLocks noChangeArrowheads="1"/>
                        </wps:cNvSpPr>
                        <wps:spPr bwMode="auto">
                          <a:xfrm>
                            <a:off x="5403" y="8675"/>
                            <a:ext cx="566"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12C6E040" w14:textId="77777777" w:rsidR="00860274" w:rsidRPr="00994629" w:rsidRDefault="00860274" w:rsidP="00860274">
                              <w:pPr>
                                <w:rPr>
                                  <w:b/>
                                  <w:bCs/>
                                  <w:sz w:val="16"/>
                                  <w:szCs w:val="16"/>
                                </w:rPr>
                              </w:pPr>
                              <w:r>
                                <w:rPr>
                                  <w:b/>
                                  <w:bCs/>
                                  <w:sz w:val="16"/>
                                  <w:szCs w:val="16"/>
                                </w:rPr>
                                <w:t>NO</w:t>
                              </w:r>
                              <w:r>
                                <w:rPr>
                                  <w:b/>
                                  <w:noProof/>
                                  <w:sz w:val="16"/>
                                  <w:szCs w:val="16"/>
                                </w:rPr>
                                <w:drawing>
                                  <wp:inline distT="0" distB="0" distL="0" distR="0" wp14:anchorId="7295AA93" wp14:editId="72BDB37F">
                                    <wp:extent cx="165100" cy="69850"/>
                                    <wp:effectExtent l="0" t="0" r="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698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1002314929" name="Straight Arrow Connector 1"/>
                        <wps:cNvCnPr>
                          <a:cxnSpLocks noChangeShapeType="1"/>
                        </wps:cNvCnPr>
                        <wps:spPr bwMode="auto">
                          <a:xfrm>
                            <a:off x="2815" y="11515"/>
                            <a:ext cx="0" cy="504"/>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84911747" name="Straight Arrow Connector 1"/>
                        <wps:cNvCnPr>
                          <a:cxnSpLocks noChangeShapeType="1"/>
                        </wps:cNvCnPr>
                        <wps:spPr bwMode="auto">
                          <a:xfrm flipV="1">
                            <a:off x="2804" y="12438"/>
                            <a:ext cx="0" cy="778"/>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299128394" name="Text Box 2"/>
                        <wps:cNvSpPr txBox="1">
                          <a:spLocks noChangeArrowheads="1"/>
                        </wps:cNvSpPr>
                        <wps:spPr bwMode="auto">
                          <a:xfrm>
                            <a:off x="3031" y="11542"/>
                            <a:ext cx="662"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29C1721" w14:textId="77777777" w:rsidR="00860274" w:rsidRPr="00994629" w:rsidRDefault="00860274" w:rsidP="00860274">
                              <w:pPr>
                                <w:rPr>
                                  <w:b/>
                                  <w:bCs/>
                                  <w:sz w:val="16"/>
                                  <w:szCs w:val="16"/>
                                </w:rPr>
                              </w:pPr>
                              <w:r w:rsidRPr="00994629">
                                <w:rPr>
                                  <w:b/>
                                  <w:bCs/>
                                  <w:sz w:val="16"/>
                                  <w:szCs w:val="16"/>
                                </w:rPr>
                                <w:t>YES</w:t>
                              </w:r>
                            </w:p>
                          </w:txbxContent>
                        </wps:txbx>
                        <wps:bodyPr rot="0" vert="horz" wrap="square" lIns="91440" tIns="45720" rIns="91440" bIns="45720" anchor="t" anchorCtr="0" upright="1">
                          <a:noAutofit/>
                        </wps:bodyPr>
                      </wps:wsp>
                      <wps:wsp>
                        <wps:cNvPr id="1224384581" name="Text Box 2"/>
                        <wps:cNvSpPr txBox="1">
                          <a:spLocks noChangeArrowheads="1"/>
                        </wps:cNvSpPr>
                        <wps:spPr bwMode="auto">
                          <a:xfrm>
                            <a:off x="3139" y="12699"/>
                            <a:ext cx="662"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693040E6" w14:textId="77777777" w:rsidR="00860274" w:rsidRPr="00994629" w:rsidRDefault="00860274" w:rsidP="00860274">
                              <w:pPr>
                                <w:rPr>
                                  <w:b/>
                                  <w:bCs/>
                                  <w:sz w:val="16"/>
                                  <w:szCs w:val="16"/>
                                </w:rPr>
                              </w:pPr>
                              <w:r w:rsidRPr="00994629">
                                <w:rPr>
                                  <w:b/>
                                  <w:bCs/>
                                  <w:sz w:val="16"/>
                                  <w:szCs w:val="16"/>
                                </w:rPr>
                                <w:t>YES</w:t>
                              </w:r>
                            </w:p>
                          </w:txbxContent>
                        </wps:txbx>
                        <wps:bodyPr rot="0" vert="horz" wrap="square" lIns="91440" tIns="45720" rIns="91440" bIns="45720" anchor="t" anchorCtr="0" upright="1">
                          <a:noAutofit/>
                        </wps:bodyPr>
                      </wps:wsp>
                      <wps:wsp>
                        <wps:cNvPr id="1488956556" name="Straight Arrow Connector 1"/>
                        <wps:cNvCnPr>
                          <a:cxnSpLocks noChangeShapeType="1"/>
                        </wps:cNvCnPr>
                        <wps:spPr bwMode="auto">
                          <a:xfrm>
                            <a:off x="6687" y="11062"/>
                            <a:ext cx="0" cy="864"/>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61507200" name="Straight Arrow Connector 1"/>
                        <wps:cNvCnPr>
                          <a:cxnSpLocks noChangeShapeType="1"/>
                        </wps:cNvCnPr>
                        <wps:spPr bwMode="auto">
                          <a:xfrm flipV="1">
                            <a:off x="6720" y="12317"/>
                            <a:ext cx="0" cy="634"/>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47911948" name="Straight Arrow Connector 1"/>
                        <wps:cNvCnPr>
                          <a:cxnSpLocks noChangeShapeType="1"/>
                        </wps:cNvCnPr>
                        <wps:spPr bwMode="auto">
                          <a:xfrm rot="-5400000">
                            <a:off x="4277" y="10888"/>
                            <a:ext cx="0" cy="259"/>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68810192" name="Text Box 2"/>
                        <wps:cNvSpPr txBox="1">
                          <a:spLocks noChangeArrowheads="1"/>
                        </wps:cNvSpPr>
                        <wps:spPr bwMode="auto">
                          <a:xfrm>
                            <a:off x="4019" y="10476"/>
                            <a:ext cx="566"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B36B7C1" w14:textId="77777777" w:rsidR="00860274" w:rsidRPr="00994629" w:rsidRDefault="00860274" w:rsidP="00860274">
                              <w:pPr>
                                <w:rPr>
                                  <w:b/>
                                  <w:bCs/>
                                  <w:sz w:val="16"/>
                                  <w:szCs w:val="16"/>
                                </w:rPr>
                              </w:pPr>
                              <w:r>
                                <w:rPr>
                                  <w:b/>
                                  <w:bCs/>
                                  <w:sz w:val="16"/>
                                  <w:szCs w:val="16"/>
                                </w:rPr>
                                <w:t>NO</w:t>
                              </w:r>
                            </w:p>
                          </w:txbxContent>
                        </wps:txbx>
                        <wps:bodyPr rot="0" vert="horz" wrap="square" lIns="91440" tIns="45720" rIns="91440" bIns="45720" anchor="t" anchorCtr="0" upright="1">
                          <a:noAutofit/>
                        </wps:bodyPr>
                      </wps:wsp>
                      <wps:wsp>
                        <wps:cNvPr id="300169202" name="Straight Connector 1"/>
                        <wps:cNvCnPr>
                          <a:cxnSpLocks noChangeShapeType="1"/>
                        </wps:cNvCnPr>
                        <wps:spPr bwMode="auto">
                          <a:xfrm flipV="1">
                            <a:off x="2815" y="13216"/>
                            <a:ext cx="1109"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360569370" name="Straight Connector 1"/>
                        <wps:cNvCnPr>
                          <a:cxnSpLocks noChangeShapeType="1"/>
                        </wps:cNvCnPr>
                        <wps:spPr bwMode="auto">
                          <a:xfrm rot="-5400000">
                            <a:off x="6984" y="13081"/>
                            <a:ext cx="274"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741433571" name="Straight Connector 1"/>
                        <wps:cNvCnPr>
                          <a:cxnSpLocks noChangeShapeType="1"/>
                        </wps:cNvCnPr>
                        <wps:spPr bwMode="auto">
                          <a:xfrm flipV="1">
                            <a:off x="6718" y="12948"/>
                            <a:ext cx="403" cy="12"/>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459076319" name="Text Box 2"/>
                        <wps:cNvSpPr txBox="1">
                          <a:spLocks noChangeArrowheads="1"/>
                        </wps:cNvSpPr>
                        <wps:spPr bwMode="auto">
                          <a:xfrm>
                            <a:off x="6773" y="12487"/>
                            <a:ext cx="566"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D345F25" w14:textId="77777777" w:rsidR="00860274" w:rsidRPr="00994629" w:rsidRDefault="00860274" w:rsidP="00860274">
                              <w:pPr>
                                <w:rPr>
                                  <w:b/>
                                  <w:bCs/>
                                  <w:sz w:val="16"/>
                                  <w:szCs w:val="16"/>
                                </w:rPr>
                              </w:pPr>
                              <w:r>
                                <w:rPr>
                                  <w:b/>
                                  <w:bCs/>
                                  <w:sz w:val="16"/>
                                  <w:szCs w:val="16"/>
                                </w:rPr>
                                <w:t>NO</w:t>
                              </w:r>
                            </w:p>
                          </w:txbxContent>
                        </wps:txbx>
                        <wps:bodyPr rot="0" vert="horz" wrap="square" lIns="91440" tIns="45720" rIns="91440" bIns="45720" anchor="t" anchorCtr="0" upright="1">
                          <a:noAutofit/>
                        </wps:bodyPr>
                      </wps:wsp>
                      <wps:wsp>
                        <wps:cNvPr id="1826371848" name="Text Box 2"/>
                        <wps:cNvSpPr txBox="1">
                          <a:spLocks noChangeArrowheads="1"/>
                        </wps:cNvSpPr>
                        <wps:spPr bwMode="auto">
                          <a:xfrm>
                            <a:off x="6010" y="11434"/>
                            <a:ext cx="566"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5D330E58" w14:textId="77777777" w:rsidR="00860274" w:rsidRPr="00994629" w:rsidRDefault="00860274" w:rsidP="00860274">
                              <w:pPr>
                                <w:rPr>
                                  <w:b/>
                                  <w:bCs/>
                                  <w:sz w:val="16"/>
                                  <w:szCs w:val="16"/>
                                </w:rPr>
                              </w:pPr>
                              <w:r>
                                <w:rPr>
                                  <w:b/>
                                  <w:bCs/>
                                  <w:sz w:val="16"/>
                                  <w:szCs w:val="16"/>
                                </w:rPr>
                                <w:t>NO</w:t>
                              </w:r>
                            </w:p>
                          </w:txbxContent>
                        </wps:txbx>
                        <wps:bodyPr rot="0" vert="horz" wrap="square" lIns="91440" tIns="45720" rIns="91440" bIns="45720" anchor="t" anchorCtr="0" upright="1">
                          <a:noAutofit/>
                        </wps:bodyPr>
                      </wps:wsp>
                      <wps:wsp>
                        <wps:cNvPr id="854777710" name="Straight Connector 1"/>
                        <wps:cNvCnPr>
                          <a:cxnSpLocks noChangeShapeType="1"/>
                        </wps:cNvCnPr>
                        <wps:spPr bwMode="auto">
                          <a:xfrm rot="-5400000">
                            <a:off x="6748" y="12390"/>
                            <a:ext cx="1253"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825450549" name="Straight Arrow Connector 1"/>
                        <wps:cNvCnPr>
                          <a:cxnSpLocks noChangeShapeType="1"/>
                        </wps:cNvCnPr>
                        <wps:spPr bwMode="auto">
                          <a:xfrm flipV="1">
                            <a:off x="7953" y="11165"/>
                            <a:ext cx="0" cy="576"/>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646223625" name="Straight Connector 1"/>
                        <wps:cNvCnPr>
                          <a:cxnSpLocks noChangeShapeType="1"/>
                        </wps:cNvCnPr>
                        <wps:spPr bwMode="auto">
                          <a:xfrm flipV="1">
                            <a:off x="7377" y="11755"/>
                            <a:ext cx="576"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131333595" name="Text Box 2"/>
                        <wps:cNvSpPr txBox="1">
                          <a:spLocks noChangeArrowheads="1"/>
                        </wps:cNvSpPr>
                        <wps:spPr bwMode="auto">
                          <a:xfrm>
                            <a:off x="7592" y="12134"/>
                            <a:ext cx="662"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0ABA2236" w14:textId="77777777" w:rsidR="00860274" w:rsidRPr="00994629" w:rsidRDefault="00860274" w:rsidP="00860274">
                              <w:pPr>
                                <w:rPr>
                                  <w:b/>
                                  <w:bCs/>
                                  <w:sz w:val="16"/>
                                  <w:szCs w:val="16"/>
                                </w:rPr>
                              </w:pPr>
                              <w:r w:rsidRPr="00994629">
                                <w:rPr>
                                  <w:b/>
                                  <w:bCs/>
                                  <w:sz w:val="16"/>
                                  <w:szCs w:val="16"/>
                                </w:rPr>
                                <w:t>YES</w:t>
                              </w:r>
                            </w:p>
                          </w:txbxContent>
                        </wps:txbx>
                        <wps:bodyPr rot="0" vert="horz" wrap="square" lIns="91440" tIns="45720" rIns="91440" bIns="45720" anchor="t" anchorCtr="0" upright="1">
                          <a:noAutofit/>
                        </wps:bodyPr>
                      </wps:wsp>
                      <wps:wsp>
                        <wps:cNvPr id="960952173" name="Text Box 2"/>
                        <wps:cNvSpPr txBox="1">
                          <a:spLocks noChangeArrowheads="1"/>
                        </wps:cNvSpPr>
                        <wps:spPr bwMode="auto">
                          <a:xfrm>
                            <a:off x="6597" y="10316"/>
                            <a:ext cx="662" cy="303"/>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21BF15BC" w14:textId="77777777" w:rsidR="00860274" w:rsidRPr="00994629" w:rsidRDefault="00860274" w:rsidP="00860274">
                              <w:pPr>
                                <w:rPr>
                                  <w:b/>
                                  <w:bCs/>
                                  <w:sz w:val="16"/>
                                  <w:szCs w:val="16"/>
                                </w:rPr>
                              </w:pPr>
                              <w:r w:rsidRPr="00994629">
                                <w:rPr>
                                  <w:b/>
                                  <w:bCs/>
                                  <w:sz w:val="16"/>
                                  <w:szCs w:val="16"/>
                                </w:rPr>
                                <w:t>YES</w:t>
                              </w:r>
                            </w:p>
                          </w:txbxContent>
                        </wps:txbx>
                        <wps:bodyPr rot="0" vert="horz" wrap="square" lIns="91440" tIns="45720" rIns="91440" bIns="45720" anchor="t" anchorCtr="0" upright="1">
                          <a:noAutofit/>
                        </wps:bodyPr>
                      </wps:wsp>
                      <wps:wsp>
                        <wps:cNvPr id="431745754" name="Straight Arrow Connector 1"/>
                        <wps:cNvCnPr>
                          <a:cxnSpLocks noChangeShapeType="1"/>
                        </wps:cNvCnPr>
                        <wps:spPr bwMode="auto">
                          <a:xfrm rot="-5400000">
                            <a:off x="7600" y="9671"/>
                            <a:ext cx="0" cy="360"/>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5331344" name="Text Box 2"/>
                        <wps:cNvSpPr txBox="1">
                          <a:spLocks noChangeArrowheads="1"/>
                        </wps:cNvSpPr>
                        <wps:spPr bwMode="auto">
                          <a:xfrm>
                            <a:off x="7286" y="9316"/>
                            <a:ext cx="566"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AB195E7" w14:textId="77777777" w:rsidR="00860274" w:rsidRPr="00994629" w:rsidRDefault="00860274" w:rsidP="00860274">
                              <w:pPr>
                                <w:rPr>
                                  <w:b/>
                                  <w:bCs/>
                                  <w:sz w:val="16"/>
                                  <w:szCs w:val="16"/>
                                </w:rPr>
                              </w:pPr>
                              <w:r>
                                <w:rPr>
                                  <w:b/>
                                  <w:bCs/>
                                  <w:sz w:val="16"/>
                                  <w:szCs w:val="16"/>
                                </w:rPr>
                                <w:t>NO</w:t>
                              </w:r>
                              <w:r>
                                <w:rPr>
                                  <w:b/>
                                  <w:noProof/>
                                  <w:sz w:val="16"/>
                                  <w:szCs w:val="16"/>
                                </w:rPr>
                                <w:drawing>
                                  <wp:inline distT="0" distB="0" distL="0" distR="0" wp14:anchorId="49D09922" wp14:editId="628F7B80">
                                    <wp:extent cx="165100" cy="69850"/>
                                    <wp:effectExtent l="0" t="0" r="0" b="0"/>
                                    <wp:docPr id="12" name="Picture 1810250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025088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698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1237186098" name="Text Box 2"/>
                        <wps:cNvSpPr txBox="1">
                          <a:spLocks noChangeArrowheads="1"/>
                        </wps:cNvSpPr>
                        <wps:spPr bwMode="auto">
                          <a:xfrm>
                            <a:off x="9056" y="10364"/>
                            <a:ext cx="662"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581C8A6" w14:textId="77777777" w:rsidR="00860274" w:rsidRPr="00994629" w:rsidRDefault="00860274" w:rsidP="00860274">
                              <w:pPr>
                                <w:rPr>
                                  <w:b/>
                                  <w:bCs/>
                                  <w:sz w:val="16"/>
                                  <w:szCs w:val="16"/>
                                </w:rPr>
                              </w:pPr>
                              <w:r w:rsidRPr="00994629">
                                <w:rPr>
                                  <w:b/>
                                  <w:bCs/>
                                  <w:sz w:val="16"/>
                                  <w:szCs w:val="16"/>
                                </w:rPr>
                                <w:t>YES</w:t>
                              </w:r>
                            </w:p>
                          </w:txbxContent>
                        </wps:txbx>
                        <wps:bodyPr rot="0" vert="horz" wrap="square" lIns="91440" tIns="45720" rIns="91440" bIns="45720" anchor="t" anchorCtr="0" upright="1">
                          <a:noAutofit/>
                        </wps:bodyPr>
                      </wps:wsp>
                      <wps:wsp>
                        <wps:cNvPr id="800729901" name="Straight Arrow Connector 1"/>
                        <wps:cNvCnPr>
                          <a:cxnSpLocks noChangeShapeType="1"/>
                        </wps:cNvCnPr>
                        <wps:spPr bwMode="auto">
                          <a:xfrm>
                            <a:off x="10041" y="9871"/>
                            <a:ext cx="0" cy="1080"/>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23635018" name="Text Box 2"/>
                        <wps:cNvSpPr txBox="1">
                          <a:spLocks noChangeArrowheads="1"/>
                        </wps:cNvSpPr>
                        <wps:spPr bwMode="auto">
                          <a:xfrm>
                            <a:off x="10117" y="9945"/>
                            <a:ext cx="566"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FB5867" w14:textId="77777777" w:rsidR="00860274" w:rsidRPr="00994629" w:rsidRDefault="00860274" w:rsidP="00860274">
                              <w:pPr>
                                <w:rPr>
                                  <w:b/>
                                  <w:bCs/>
                                  <w:sz w:val="16"/>
                                  <w:szCs w:val="16"/>
                                </w:rPr>
                              </w:pPr>
                              <w:r>
                                <w:rPr>
                                  <w:b/>
                                  <w:bCs/>
                                  <w:sz w:val="16"/>
                                  <w:szCs w:val="16"/>
                                </w:rPr>
                                <w:t>NO</w:t>
                              </w:r>
                              <w:r>
                                <w:rPr>
                                  <w:b/>
                                  <w:noProof/>
                                  <w:sz w:val="16"/>
                                  <w:szCs w:val="16"/>
                                </w:rPr>
                                <w:drawing>
                                  <wp:inline distT="0" distB="0" distL="0" distR="0" wp14:anchorId="1B7B47EE" wp14:editId="63832723">
                                    <wp:extent cx="165100" cy="69850"/>
                                    <wp:effectExtent l="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698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36385504" name="Straight Connector 1"/>
                        <wps:cNvCnPr>
                          <a:cxnSpLocks noChangeShapeType="1"/>
                        </wps:cNvCnPr>
                        <wps:spPr bwMode="auto">
                          <a:xfrm rot="-5400000">
                            <a:off x="10354" y="12852"/>
                            <a:ext cx="360"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908871746" name="Straight Connector 1"/>
                        <wps:cNvCnPr>
                          <a:cxnSpLocks noChangeShapeType="1"/>
                        </wps:cNvCnPr>
                        <wps:spPr bwMode="auto">
                          <a:xfrm flipV="1">
                            <a:off x="10061" y="12660"/>
                            <a:ext cx="475" cy="12"/>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2032265831" name="Straight Arrow Connector 1"/>
                        <wps:cNvCnPr>
                          <a:cxnSpLocks noChangeShapeType="1"/>
                        </wps:cNvCnPr>
                        <wps:spPr bwMode="auto">
                          <a:xfrm flipV="1">
                            <a:off x="10061" y="11394"/>
                            <a:ext cx="0" cy="1282"/>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30054654" name="Text Box 2"/>
                        <wps:cNvSpPr txBox="1">
                          <a:spLocks noChangeArrowheads="1"/>
                        </wps:cNvSpPr>
                        <wps:spPr bwMode="auto">
                          <a:xfrm>
                            <a:off x="10184" y="12151"/>
                            <a:ext cx="566"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98153F7" w14:textId="77777777" w:rsidR="00860274" w:rsidRPr="00994629" w:rsidRDefault="00860274" w:rsidP="00860274">
                              <w:pPr>
                                <w:rPr>
                                  <w:b/>
                                  <w:bCs/>
                                  <w:sz w:val="16"/>
                                  <w:szCs w:val="16"/>
                                </w:rPr>
                              </w:pPr>
                              <w:r>
                                <w:rPr>
                                  <w:b/>
                                  <w:bCs/>
                                  <w:sz w:val="16"/>
                                  <w:szCs w:val="16"/>
                                </w:rPr>
                                <w:t>NO</w:t>
                              </w:r>
                              <w:r>
                                <w:rPr>
                                  <w:b/>
                                  <w:noProof/>
                                  <w:sz w:val="16"/>
                                  <w:szCs w:val="16"/>
                                </w:rPr>
                                <w:drawing>
                                  <wp:inline distT="0" distB="0" distL="0" distR="0" wp14:anchorId="317EF3F0" wp14:editId="6E61036B">
                                    <wp:extent cx="165100" cy="69850"/>
                                    <wp:effectExtent l="0" t="0" r="0" b="0"/>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698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972677240" name="Straight Arrow Connector 1"/>
                        <wps:cNvCnPr>
                          <a:cxnSpLocks noChangeShapeType="1"/>
                        </wps:cNvCnPr>
                        <wps:spPr bwMode="auto">
                          <a:xfrm>
                            <a:off x="5543" y="11564"/>
                            <a:ext cx="0" cy="907"/>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52126190" name="Text Box 2"/>
                        <wps:cNvSpPr txBox="1">
                          <a:spLocks noChangeArrowheads="1"/>
                        </wps:cNvSpPr>
                        <wps:spPr bwMode="auto">
                          <a:xfrm>
                            <a:off x="4658" y="11605"/>
                            <a:ext cx="662" cy="336"/>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1ACD19C8" w14:textId="77777777" w:rsidR="00860274" w:rsidRPr="00994629" w:rsidRDefault="00860274" w:rsidP="00860274">
                              <w:pPr>
                                <w:rPr>
                                  <w:b/>
                                  <w:bCs/>
                                  <w:sz w:val="16"/>
                                  <w:szCs w:val="16"/>
                                </w:rPr>
                              </w:pPr>
                              <w:r w:rsidRPr="00994629">
                                <w:rPr>
                                  <w:b/>
                                  <w:bCs/>
                                  <w:sz w:val="16"/>
                                  <w:szCs w:val="16"/>
                                </w:rPr>
                                <w:t>YES</w:t>
                              </w:r>
                            </w:p>
                          </w:txbxContent>
                        </wps:txbx>
                        <wps:bodyPr rot="0" vert="horz" wrap="square" lIns="91440" tIns="45720" rIns="91440" bIns="45720" anchor="t" anchorCtr="0" upright="1">
                          <a:noAutofit/>
                        </wps:bodyPr>
                      </wps:wsp>
                      <wps:wsp>
                        <wps:cNvPr id="712815210" name="Straight Connector 1"/>
                        <wps:cNvCnPr>
                          <a:cxnSpLocks noChangeShapeType="1"/>
                        </wps:cNvCnPr>
                        <wps:spPr bwMode="auto">
                          <a:xfrm rot="-5400000">
                            <a:off x="5951" y="10539"/>
                            <a:ext cx="360"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378527377" name="Straight Connector 1"/>
                        <wps:cNvCnPr>
                          <a:cxnSpLocks noChangeShapeType="1"/>
                        </wps:cNvCnPr>
                        <wps:spPr bwMode="auto">
                          <a:xfrm flipV="1">
                            <a:off x="6119" y="10688"/>
                            <a:ext cx="533" cy="12"/>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912277414" name="Straight Connector 1"/>
                        <wps:cNvCnPr>
                          <a:cxnSpLocks noChangeShapeType="1"/>
                        </wps:cNvCnPr>
                        <wps:spPr bwMode="auto">
                          <a:xfrm rot="-5400000">
                            <a:off x="6533" y="10815"/>
                            <a:ext cx="230"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285999538" name="Straight Arrow Connector 1"/>
                        <wps:cNvCnPr>
                          <a:cxnSpLocks noChangeShapeType="1"/>
                        </wps:cNvCnPr>
                        <wps:spPr bwMode="auto">
                          <a:xfrm rot="-5400000">
                            <a:off x="6907" y="10684"/>
                            <a:ext cx="0" cy="490"/>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881432443" name="Straight Connector 1"/>
                        <wps:cNvCnPr>
                          <a:cxnSpLocks noChangeShapeType="1"/>
                        </wps:cNvCnPr>
                        <wps:spPr bwMode="auto">
                          <a:xfrm rot="-5400000">
                            <a:off x="10541" y="5443"/>
                            <a:ext cx="331"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007186179" name="Straight Arrow Connector 1"/>
                        <wps:cNvCnPr>
                          <a:cxnSpLocks noChangeShapeType="1"/>
                        </wps:cNvCnPr>
                        <wps:spPr bwMode="auto">
                          <a:xfrm>
                            <a:off x="8931" y="10405"/>
                            <a:ext cx="0" cy="1915"/>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6FA5E3D8" id="Group 1759" o:spid="_x0000_s1129" style="width:463.95pt;height:606.25pt;mso-position-horizontal-relative:char;mso-position-vertical-relative:line" coordorigin="1549,1823" coordsize="9279,12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">
                <v:shape id="Text Box 2" o:spid="_x0000_s1130" type="#_x0000_t202" style="position:absolute;left:5922;top:1823;width:1670;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" stroked="f" strokeweight="1pt">
                  <v:textbox>
                    <w:txbxContent>
                      <w:p w14:paraId="6FF41292" w14:textId="77777777" w:rsidR="00860274" w:rsidRPr="00994629" w:rsidRDefault="00860274" w:rsidP="00860274">
                        <w:pPr>
                          <w:rPr>
                            <w:b/>
                            <w:bCs/>
                            <w:sz w:val="16"/>
                            <w:szCs w:val="16"/>
                          </w:rPr>
                        </w:pPr>
                        <w:r>
                          <w:rPr>
                            <w:b/>
                            <w:bCs/>
                            <w:sz w:val="16"/>
                            <w:szCs w:val="16"/>
                          </w:rPr>
                          <w:t>From</w:t>
                        </w:r>
                        <w:r w:rsidRPr="00994629">
                          <w:rPr>
                            <w:b/>
                            <w:bCs/>
                            <w:sz w:val="16"/>
                            <w:szCs w:val="16"/>
                          </w:rPr>
                          <w:t xml:space="preserve"> </w:t>
                        </w:r>
                        <w:r>
                          <w:rPr>
                            <w:b/>
                            <w:bCs/>
                            <w:sz w:val="16"/>
                            <w:szCs w:val="16"/>
                          </w:rPr>
                          <w:t>F</w:t>
                        </w:r>
                        <w:r w:rsidRPr="00994629">
                          <w:rPr>
                            <w:b/>
                            <w:bCs/>
                            <w:sz w:val="16"/>
                            <w:szCs w:val="16"/>
                          </w:rPr>
                          <w:t>low</w:t>
                        </w:r>
                        <w:r>
                          <w:rPr>
                            <w:b/>
                            <w:bCs/>
                            <w:sz w:val="16"/>
                            <w:szCs w:val="16"/>
                          </w:rPr>
                          <w:t>c</w:t>
                        </w:r>
                        <w:r w:rsidRPr="00994629">
                          <w:rPr>
                            <w:b/>
                            <w:bCs/>
                            <w:sz w:val="16"/>
                            <w:szCs w:val="16"/>
                          </w:rPr>
                          <w:t>hart</w:t>
                        </w:r>
                        <w:r>
                          <w:rPr>
                            <w:b/>
                            <w:bCs/>
                            <w:sz w:val="16"/>
                            <w:szCs w:val="16"/>
                          </w:rPr>
                          <w:t xml:space="preserve"> 1</w:t>
                        </w:r>
                      </w:p>
                    </w:txbxContent>
                  </v:textbox>
                </v:shape>
                <v:shape id="Straight Arrow Connector 1" o:spid="_x0000_s1131" type="#_x0000_t32" style="position:absolute;left:3477;top:3990;width:0;height:5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" strokeweight=".5pt">
                  <v:stroke endarrow="block" joinstyle="miter"/>
                </v:shape>
                <v:rect id="Rectangle 1" o:spid="_x0000_s1132" style="position:absolute;left:4819;top:2457;width:3907;height:1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" strokeweight="1pt">
                  <v:textbox>
                    <w:txbxContent>
                      <w:p w14:paraId="017952D2" w14:textId="77777777" w:rsidR="00860274" w:rsidRPr="00994629" w:rsidRDefault="00860274" w:rsidP="00860274">
                        <w:pPr>
                          <w:jc w:val="center"/>
                          <w:rPr>
                            <w:b/>
                            <w:bCs/>
                            <w:sz w:val="16"/>
                            <w:szCs w:val="16"/>
                          </w:rPr>
                        </w:pPr>
                        <w:r w:rsidRPr="00994629">
                          <w:rPr>
                            <w:b/>
                            <w:bCs/>
                            <w:sz w:val="16"/>
                            <w:szCs w:val="16"/>
                          </w:rPr>
                          <w:t>10 CFR 50.65 (a)(4)</w:t>
                        </w:r>
                      </w:p>
                      <w:p w14:paraId="266AE56F" w14:textId="1FBFC5A6" w:rsidR="00860274" w:rsidRPr="00994629" w:rsidRDefault="00291D93" w:rsidP="00860274">
                        <w:pPr>
                          <w:jc w:val="center"/>
                          <w:rPr>
                            <w:b/>
                            <w:bCs/>
                            <w:sz w:val="16"/>
                            <w:szCs w:val="16"/>
                          </w:rPr>
                        </w:pPr>
                        <w:ins w:id="34" w:author="Author">
                          <w:r>
                            <w:rPr>
                              <w:b/>
                              <w:bCs/>
                              <w:sz w:val="16"/>
                              <w:szCs w:val="16"/>
                            </w:rPr>
                            <w:t>10 CFR 50.69</w:t>
                          </w:r>
                        </w:ins>
                      </w:p>
                      <w:p w14:paraId="6DF08E11" w14:textId="51CD46F9" w:rsidR="00860274" w:rsidRDefault="00291D93" w:rsidP="00860274">
                        <w:pPr>
                          <w:jc w:val="center"/>
                          <w:rPr>
                            <w:b/>
                            <w:bCs/>
                            <w:sz w:val="16"/>
                            <w:szCs w:val="16"/>
                          </w:rPr>
                        </w:pPr>
                        <w:ins w:id="35" w:author="Author">
                          <w:r>
                            <w:rPr>
                              <w:b/>
                              <w:bCs/>
                              <w:sz w:val="16"/>
                              <w:szCs w:val="16"/>
                            </w:rPr>
                            <w:t>NFPA 805</w:t>
                          </w:r>
                        </w:ins>
                      </w:p>
                      <w:p w14:paraId="4087171A" w14:textId="65ECA09D" w:rsidR="00860274" w:rsidRPr="00994629" w:rsidRDefault="000944E4" w:rsidP="00860274">
                        <w:pPr>
                          <w:jc w:val="center"/>
                          <w:rPr>
                            <w:b/>
                            <w:bCs/>
                            <w:sz w:val="16"/>
                            <w:szCs w:val="16"/>
                          </w:rPr>
                        </w:pPr>
                        <w:ins w:id="36" w:author="Author">
                          <w:r>
                            <w:rPr>
                              <w:b/>
                              <w:bCs/>
                              <w:sz w:val="16"/>
                              <w:szCs w:val="16"/>
                            </w:rPr>
                            <w:t>RICT / SFCP</w:t>
                          </w:r>
                        </w:ins>
                      </w:p>
                      <w:p w14:paraId="198E187D" w14:textId="77777777" w:rsidR="00860274" w:rsidRPr="00994629" w:rsidRDefault="00860274" w:rsidP="00860274">
                        <w:pPr>
                          <w:jc w:val="center"/>
                          <w:rPr>
                            <w:b/>
                            <w:bCs/>
                            <w:sz w:val="16"/>
                            <w:szCs w:val="16"/>
                          </w:rPr>
                        </w:pPr>
                        <w:r>
                          <w:rPr>
                            <w:b/>
                            <w:bCs/>
                            <w:sz w:val="16"/>
                            <w:szCs w:val="16"/>
                          </w:rPr>
                          <w:t>p</w:t>
                        </w:r>
                        <w:r w:rsidRPr="00994629">
                          <w:rPr>
                            <w:b/>
                            <w:bCs/>
                            <w:sz w:val="16"/>
                            <w:szCs w:val="16"/>
                          </w:rPr>
                          <w:t xml:space="preserve">erformance </w:t>
                        </w:r>
                        <w:r>
                          <w:rPr>
                            <w:b/>
                            <w:bCs/>
                            <w:sz w:val="16"/>
                            <w:szCs w:val="16"/>
                          </w:rPr>
                          <w:t>i</w:t>
                        </w:r>
                        <w:r w:rsidRPr="00994629">
                          <w:rPr>
                            <w:b/>
                            <w:bCs/>
                            <w:sz w:val="16"/>
                            <w:szCs w:val="16"/>
                          </w:rPr>
                          <w:t>ssue</w:t>
                        </w:r>
                        <w:r>
                          <w:rPr>
                            <w:b/>
                            <w:bCs/>
                            <w:sz w:val="16"/>
                            <w:szCs w:val="16"/>
                          </w:rPr>
                          <w:t xml:space="preserve"> associated with RMAs only</w:t>
                        </w:r>
                      </w:p>
                    </w:txbxContent>
                  </v:textbox>
                </v:rect>
                <v:shape id="Text Box 2" o:spid="_x0000_s1133" type="#_x0000_t202" style="position:absolute;left:1572;top:1848;width:3024;height: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" stroked="f">
                  <v:textbox style="mso-fit-shape-to-text:t">
                    <w:txbxContent>
                      <w:p w14:paraId="7B4E374B" w14:textId="77777777" w:rsidR="00860274" w:rsidRPr="0002426C" w:rsidRDefault="00860274" w:rsidP="00860274">
                        <w:pPr>
                          <w:jc w:val="center"/>
                          <w:rPr>
                            <w:b/>
                            <w:bCs/>
                          </w:rPr>
                        </w:pPr>
                        <w:r w:rsidRPr="0002426C">
                          <w:rPr>
                            <w:b/>
                            <w:bCs/>
                          </w:rPr>
                          <w:t>Flow</w:t>
                        </w:r>
                        <w:r>
                          <w:rPr>
                            <w:b/>
                            <w:bCs/>
                          </w:rPr>
                          <w:t>c</w:t>
                        </w:r>
                        <w:r w:rsidRPr="0002426C">
                          <w:rPr>
                            <w:b/>
                            <w:bCs/>
                          </w:rPr>
                          <w:t xml:space="preserve">hart </w:t>
                        </w:r>
                        <w:r>
                          <w:rPr>
                            <w:b/>
                            <w:bCs/>
                          </w:rPr>
                          <w:t>2</w:t>
                        </w:r>
                      </w:p>
                      <w:p w14:paraId="02AC27D2" w14:textId="77777777" w:rsidR="00860274" w:rsidRPr="0002426C" w:rsidRDefault="00860274" w:rsidP="00860274">
                        <w:pPr>
                          <w:jc w:val="center"/>
                          <w:rPr>
                            <w:b/>
                            <w:bCs/>
                          </w:rPr>
                        </w:pPr>
                        <w:r w:rsidRPr="0002426C">
                          <w:rPr>
                            <w:b/>
                            <w:bCs/>
                          </w:rPr>
                          <w:t xml:space="preserve">Assessment of </w:t>
                        </w:r>
                        <w:r>
                          <w:rPr>
                            <w:b/>
                            <w:bCs/>
                          </w:rPr>
                          <w:t>RMAs</w:t>
                        </w:r>
                      </w:p>
                    </w:txbxContent>
                  </v:textbox>
                </v:shape>
                <v:line id="Straight Connector 1" o:spid="_x0000_s1134" style="position:absolute;flip:y;visibility:visible;mso-wrap-style:square" from="3491,3979" to="6659,39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" strokeweight=".5pt">
                  <v:stroke joinstyle="miter"/>
                </v:line>
                <v:shape id="Straight Arrow Connector 1" o:spid="_x0000_s1135" type="#_x0000_t32" style="position:absolute;left:6746;top:2101;width:0;height:34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" strokeweight=".5pt">
                  <v:stroke endarrow="block" joinstyle="miter"/>
                </v:shape>
                <v:line id="Straight Connector 1" o:spid="_x0000_s1136" style="position:absolute;rotation:-90;visibility:visible;mso-wrap-style:square" from="6561,3890" to="6777,3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" strokeweight=".5pt">
                  <v:stroke joinstyle="miter"/>
                </v:line>
                <v:line id="Straight Connector 1" o:spid="_x0000_s1137" style="position:absolute;flip:y;visibility:visible;mso-wrap-style:square" from="10090,5602" to="10711,5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" strokeweight=".5pt">
                  <v:stroke joinstyle="miter"/>
                </v:line>
                <v:shape id="Diamond 1" o:spid="_x0000_s1138" type="#_x0000_t4" style="position:absolute;left:1860;top:6516;width:3196;height:14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" strokeweight="1pt">
                  <v:textbox>
                    <w:txbxContent>
                      <w:p w14:paraId="2180423D" w14:textId="77777777" w:rsidR="00860274" w:rsidRDefault="00860274" w:rsidP="00860274">
                        <w:pPr>
                          <w:ind w:left="-90"/>
                          <w:jc w:val="center"/>
                          <w:rPr>
                            <w:b/>
                            <w:bCs/>
                            <w:sz w:val="16"/>
                            <w:szCs w:val="16"/>
                          </w:rPr>
                        </w:pPr>
                        <w:r w:rsidRPr="00994629">
                          <w:rPr>
                            <w:b/>
                            <w:bCs/>
                            <w:sz w:val="16"/>
                            <w:szCs w:val="16"/>
                          </w:rPr>
                          <w:t>Is</w:t>
                        </w:r>
                      </w:p>
                      <w:p w14:paraId="5079D250" w14:textId="77777777" w:rsidR="00860274" w:rsidRDefault="00860274" w:rsidP="00860274">
                        <w:pPr>
                          <w:ind w:left="-90"/>
                          <w:jc w:val="center"/>
                          <w:rPr>
                            <w:b/>
                            <w:bCs/>
                            <w:sz w:val="16"/>
                            <w:szCs w:val="16"/>
                          </w:rPr>
                        </w:pPr>
                        <w:r>
                          <w:rPr>
                            <w:b/>
                            <w:bCs/>
                            <w:sz w:val="16"/>
                            <w:szCs w:val="16"/>
                          </w:rPr>
                          <w:t>ICDP</w:t>
                        </w:r>
                        <w:r w:rsidRPr="00994629">
                          <w:rPr>
                            <w:b/>
                            <w:bCs/>
                            <w:sz w:val="16"/>
                            <w:szCs w:val="16"/>
                          </w:rPr>
                          <w:t xml:space="preserve"> </w:t>
                        </w:r>
                        <w:r>
                          <w:rPr>
                            <w:b/>
                            <w:bCs/>
                            <w:sz w:val="16"/>
                            <w:szCs w:val="16"/>
                          </w:rPr>
                          <w:t>&gt; 1 E-5 or</w:t>
                        </w:r>
                      </w:p>
                      <w:p w14:paraId="6C8621B9" w14:textId="77777777" w:rsidR="00860274" w:rsidRPr="00994629" w:rsidRDefault="00860274" w:rsidP="00860274">
                        <w:pPr>
                          <w:ind w:left="-90"/>
                          <w:jc w:val="center"/>
                          <w:rPr>
                            <w:b/>
                            <w:bCs/>
                            <w:sz w:val="16"/>
                            <w:szCs w:val="16"/>
                          </w:rPr>
                        </w:pPr>
                        <w:r>
                          <w:rPr>
                            <w:b/>
                            <w:bCs/>
                            <w:sz w:val="16"/>
                            <w:szCs w:val="16"/>
                          </w:rPr>
                          <w:t>ILERP &gt; 1 E-6</w:t>
                        </w:r>
                        <w:r w:rsidRPr="00994629">
                          <w:rPr>
                            <w:b/>
                            <w:bCs/>
                            <w:sz w:val="16"/>
                            <w:szCs w:val="16"/>
                          </w:rPr>
                          <w:t>?</w:t>
                        </w:r>
                      </w:p>
                    </w:txbxContent>
                  </v:textbox>
                </v:shape>
                <v:roundrect id="Rounded Rectangle 54" o:spid="_x0000_s1139" style="position:absolute;left:9360;top:6006;width:1468;height:39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" strokeweight="1pt">
                  <v:stroke joinstyle="miter"/>
                  <v:textbox>
                    <w:txbxContent>
                      <w:p w14:paraId="70C8AE2A" w14:textId="77777777" w:rsidR="00860274" w:rsidRPr="002D4645" w:rsidRDefault="00860274" w:rsidP="00860274">
                        <w:pPr>
                          <w:jc w:val="center"/>
                          <w:rPr>
                            <w:b/>
                            <w:bCs/>
                            <w:sz w:val="16"/>
                            <w:szCs w:val="16"/>
                          </w:rPr>
                        </w:pPr>
                        <w:r>
                          <w:rPr>
                            <w:b/>
                            <w:bCs/>
                            <w:sz w:val="16"/>
                            <w:szCs w:val="16"/>
                          </w:rPr>
                          <w:t>White</w:t>
                        </w:r>
                        <w:r w:rsidRPr="002D4645">
                          <w:rPr>
                            <w:b/>
                            <w:bCs/>
                            <w:sz w:val="16"/>
                            <w:szCs w:val="16"/>
                          </w:rPr>
                          <w:t xml:space="preserve"> Finding</w:t>
                        </w:r>
                      </w:p>
                    </w:txbxContent>
                  </v:textbox>
                </v:roundrect>
                <v:shape id="Diamond 1" o:spid="_x0000_s1140" type="#_x0000_t4" style="position:absolute;left:5493;top:6535;width:2571;height:14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" strokeweight="1pt">
                  <v:textbox>
                    <w:txbxContent>
                      <w:p w14:paraId="5DCE7A1E" w14:textId="77777777" w:rsidR="00860274" w:rsidRDefault="00860274" w:rsidP="00860274">
                        <w:pPr>
                          <w:ind w:left="-86"/>
                          <w:jc w:val="center"/>
                          <w:rPr>
                            <w:b/>
                            <w:bCs/>
                            <w:sz w:val="16"/>
                            <w:szCs w:val="16"/>
                          </w:rPr>
                        </w:pPr>
                        <w:r>
                          <w:rPr>
                            <w:b/>
                            <w:bCs/>
                            <w:sz w:val="16"/>
                            <w:szCs w:val="16"/>
                          </w:rPr>
                          <w:t>3 or more RMAs taken?</w:t>
                        </w:r>
                      </w:p>
                      <w:p w14:paraId="552FAA49" w14:textId="77777777" w:rsidR="00860274" w:rsidRPr="00994629" w:rsidRDefault="00860274" w:rsidP="00860274">
                        <w:pPr>
                          <w:ind w:left="-86"/>
                          <w:jc w:val="center"/>
                          <w:rPr>
                            <w:b/>
                            <w:bCs/>
                            <w:sz w:val="16"/>
                            <w:szCs w:val="16"/>
                          </w:rPr>
                        </w:pPr>
                      </w:p>
                    </w:txbxContent>
                  </v:textbox>
                </v:shape>
                <v:shape id="Straight Arrow Connector 1" o:spid="_x0000_s1141" type="#_x0000_t32" style="position:absolute;left:5018;top:5249;width:4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" strokeweight=".5pt">
                  <v:stroke endarrow="block" joinstyle="miter"/>
                </v:shape>
                <v:shape id="Straight Arrow Connector 1" o:spid="_x0000_s1142" type="#_x0000_t32" style="position:absolute;left:10081;top:5609;width:0;height:4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" strokeweight=".5pt">
                  <v:stroke endarrow="block" joinstyle="miter"/>
                </v:shape>
                <v:shape id="Text Box 2" o:spid="_x0000_s1143" type="#_x0000_t202" style="position:absolute;left:10195;top:5624;width:566;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" stroked="f" strokeweight="1pt">
                  <v:textbox>
                    <w:txbxContent>
                      <w:p w14:paraId="20A4A71C" w14:textId="77777777" w:rsidR="00860274" w:rsidRPr="00994629" w:rsidRDefault="00860274" w:rsidP="00860274">
                        <w:pPr>
                          <w:rPr>
                            <w:b/>
                            <w:bCs/>
                            <w:sz w:val="16"/>
                            <w:szCs w:val="16"/>
                          </w:rPr>
                        </w:pPr>
                        <w:r>
                          <w:rPr>
                            <w:b/>
                            <w:bCs/>
                            <w:sz w:val="16"/>
                            <w:szCs w:val="16"/>
                          </w:rPr>
                          <w:t>NO</w:t>
                        </w:r>
                      </w:p>
                    </w:txbxContent>
                  </v:textbox>
                </v:shape>
                <v:line id="Straight Connector 1" o:spid="_x0000_s1144" style="position:absolute;rotation:180;flip:y;visibility:visible;mso-wrap-style:square" from="9518,6579" to="9518,6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" strokeweight=".5pt">
                  <v:stroke joinstyle="miter"/>
                </v:line>
                <v:line id="Straight Connector 1" o:spid="_x0000_s1145" style="position:absolute;flip:y;visibility:visible;mso-wrap-style:square" from="9086,6579" to="9518,65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" strokeweight=".5pt">
                  <v:stroke joinstyle="miter"/>
                </v:line>
                <v:shape id="Text Box 2" o:spid="_x0000_s1146" type="#_x0000_t202" style="position:absolute;left:8285;top:6451;width:662;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" stroked="f" strokeweight="1pt">
                  <v:textbox>
                    <w:txbxContent>
                      <w:p w14:paraId="67ABA8EC" w14:textId="77777777" w:rsidR="00860274" w:rsidRPr="00994629" w:rsidRDefault="00860274" w:rsidP="00860274">
                        <w:pPr>
                          <w:rPr>
                            <w:b/>
                            <w:bCs/>
                            <w:sz w:val="16"/>
                            <w:szCs w:val="16"/>
                          </w:rPr>
                        </w:pPr>
                        <w:r w:rsidRPr="00994629">
                          <w:rPr>
                            <w:b/>
                            <w:bCs/>
                            <w:sz w:val="16"/>
                            <w:szCs w:val="16"/>
                          </w:rPr>
                          <w:t>YES</w:t>
                        </w:r>
                      </w:p>
                    </w:txbxContent>
                  </v:textbox>
                </v:shape>
                <v:shape id="Straight Arrow Connector 1" o:spid="_x0000_s1147" type="#_x0000_t32" style="position:absolute;left:10083;top:6402;width:0;height:50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" strokeweight=".5pt">
                  <v:stroke endarrow="block" joinstyle="miter"/>
                </v:shape>
                <v:line id="Straight Connector 1" o:spid="_x0000_s1148" style="position:absolute;rotation:90;flip:y;visibility:visible;mso-wrap-style:square" from="10507,7108" to="10838,7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" strokeweight=".5pt">
                  <v:stroke joinstyle="miter"/>
                </v:line>
                <v:shape id="Text Box 2" o:spid="_x0000_s1149" type="#_x0000_t202" style="position:absolute;left:10213;top:6502;width:566;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" stroked="f" strokeweight="1pt">
                  <v:textbox>
                    <w:txbxContent>
                      <w:p w14:paraId="3F7C5813" w14:textId="77777777" w:rsidR="00860274" w:rsidRPr="00994629" w:rsidRDefault="00860274" w:rsidP="00860274">
                        <w:pPr>
                          <w:rPr>
                            <w:b/>
                            <w:bCs/>
                            <w:sz w:val="16"/>
                            <w:szCs w:val="16"/>
                          </w:rPr>
                        </w:pPr>
                        <w:r>
                          <w:rPr>
                            <w:b/>
                            <w:bCs/>
                            <w:sz w:val="16"/>
                            <w:szCs w:val="16"/>
                          </w:rPr>
                          <w:t>NO</w:t>
                        </w:r>
                      </w:p>
                    </w:txbxContent>
                  </v:textbox>
                </v:shape>
                <v:shape id="Straight Arrow Connector 1" o:spid="_x0000_s1150" type="#_x0000_t32" style="position:absolute;left:3465;top:6012;width:0;height:5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" strokeweight=".5pt">
                  <v:stroke endarrow="block" joinstyle="miter"/>
                </v:shape>
                <v:shape id="Diamond 1" o:spid="_x0000_s1151" type="#_x0000_t4" style="position:absolute;left:1882;top:4519;width:3196;height:14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" strokeweight="1pt">
                  <v:textbox>
                    <w:txbxContent>
                      <w:p w14:paraId="204BB1C9" w14:textId="77777777" w:rsidR="00860274" w:rsidRDefault="00860274" w:rsidP="00860274">
                        <w:pPr>
                          <w:ind w:left="-90"/>
                          <w:jc w:val="center"/>
                          <w:rPr>
                            <w:b/>
                            <w:bCs/>
                            <w:sz w:val="16"/>
                            <w:szCs w:val="16"/>
                          </w:rPr>
                        </w:pPr>
                        <w:r w:rsidRPr="00994629">
                          <w:rPr>
                            <w:b/>
                            <w:bCs/>
                            <w:sz w:val="16"/>
                            <w:szCs w:val="16"/>
                          </w:rPr>
                          <w:t xml:space="preserve">Is </w:t>
                        </w:r>
                      </w:p>
                      <w:p w14:paraId="12F0408B" w14:textId="77777777" w:rsidR="00860274" w:rsidRDefault="00860274" w:rsidP="00860274">
                        <w:pPr>
                          <w:ind w:left="-90"/>
                          <w:jc w:val="center"/>
                          <w:rPr>
                            <w:b/>
                            <w:bCs/>
                            <w:sz w:val="16"/>
                            <w:szCs w:val="16"/>
                          </w:rPr>
                        </w:pPr>
                        <w:r>
                          <w:rPr>
                            <w:b/>
                            <w:bCs/>
                            <w:sz w:val="16"/>
                            <w:szCs w:val="16"/>
                          </w:rPr>
                          <w:t>ICDP &gt; 1 E-6 or</w:t>
                        </w:r>
                      </w:p>
                      <w:p w14:paraId="25E8C3C7" w14:textId="77777777" w:rsidR="00860274" w:rsidRPr="00994629" w:rsidRDefault="00860274" w:rsidP="00860274">
                        <w:pPr>
                          <w:ind w:left="-90"/>
                          <w:jc w:val="center"/>
                          <w:rPr>
                            <w:b/>
                            <w:bCs/>
                            <w:sz w:val="16"/>
                            <w:szCs w:val="16"/>
                          </w:rPr>
                        </w:pPr>
                        <w:r>
                          <w:rPr>
                            <w:b/>
                            <w:bCs/>
                            <w:sz w:val="16"/>
                            <w:szCs w:val="16"/>
                          </w:rPr>
                          <w:t>ILERP &gt; 1 E-7</w:t>
                        </w:r>
                        <w:r w:rsidRPr="00994629">
                          <w:rPr>
                            <w:b/>
                            <w:bCs/>
                            <w:sz w:val="16"/>
                            <w:szCs w:val="16"/>
                          </w:rPr>
                          <w:t>?</w:t>
                        </w:r>
                      </w:p>
                    </w:txbxContent>
                  </v:textbox>
                </v:shape>
                <v:shape id="Text Box 2" o:spid="_x0000_s1152" type="#_x0000_t202" style="position:absolute;left:3479;top:6033;width:642;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" stroked="f" strokeweight="1pt">
                  <v:textbox>
                    <w:txbxContent>
                      <w:p w14:paraId="6DAB745E" w14:textId="77777777" w:rsidR="00860274" w:rsidRPr="00994629" w:rsidRDefault="00860274" w:rsidP="00860274">
                        <w:pPr>
                          <w:rPr>
                            <w:b/>
                            <w:bCs/>
                            <w:sz w:val="16"/>
                            <w:szCs w:val="16"/>
                          </w:rPr>
                        </w:pPr>
                        <w:r w:rsidRPr="00994629">
                          <w:rPr>
                            <w:b/>
                            <w:bCs/>
                            <w:sz w:val="16"/>
                            <w:szCs w:val="16"/>
                          </w:rPr>
                          <w:t>YES</w:t>
                        </w:r>
                      </w:p>
                    </w:txbxContent>
                  </v:textbox>
                </v:shape>
                <v:shape id="Straight Arrow Connector 1" o:spid="_x0000_s1153" type="#_x0000_t32" style="position:absolute;left:5291;top:7024;width:0;height:504;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" strokeweight=".5pt">
                  <v:stroke endarrow="block" joinstyle="miter"/>
                </v:shape>
                <v:shape id="Straight Arrow Connector 1" o:spid="_x0000_s1154" type="#_x0000_t32" style="position:absolute;left:8229;top:7067;width:0;height:418;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" strokeweight=".5pt">
                  <v:stroke endarrow="block" joinstyle="miter"/>
                </v:shape>
                <v:shape id="Straight Arrow Connector 1" o:spid="_x0000_s1155" type="#_x0000_t32" style="position:absolute;left:3453;top:8045;width:0;height:34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" strokeweight=".5pt">
                  <v:stroke endarrow="block" joinstyle="miter"/>
                </v:shape>
                <v:shape id="Text Box 2" o:spid="_x0000_s1156" type="#_x0000_t202" style="position:absolute;left:3551;top:8096;width:642;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" stroked="f" strokeweight="1pt">
                  <v:textbox>
                    <w:txbxContent>
                      <w:p w14:paraId="659C3A80" w14:textId="77777777" w:rsidR="00860274" w:rsidRPr="00994629" w:rsidRDefault="00860274" w:rsidP="00860274">
                        <w:pPr>
                          <w:rPr>
                            <w:b/>
                            <w:bCs/>
                            <w:sz w:val="16"/>
                            <w:szCs w:val="16"/>
                          </w:rPr>
                        </w:pPr>
                        <w:r w:rsidRPr="00994629">
                          <w:rPr>
                            <w:b/>
                            <w:bCs/>
                            <w:sz w:val="16"/>
                            <w:szCs w:val="16"/>
                          </w:rPr>
                          <w:t>YES</w:t>
                        </w:r>
                      </w:p>
                    </w:txbxContent>
                  </v:textbox>
                </v:shape>
                <v:shape id="Diamond 1" o:spid="_x0000_s1157" type="#_x0000_t4" style="position:absolute;left:7499;top:4519;width:3196;height:14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" strokeweight="1pt">
                  <v:textbox>
                    <w:txbxContent>
                      <w:p w14:paraId="357D202F" w14:textId="77777777" w:rsidR="00860274" w:rsidRDefault="00860274" w:rsidP="00860274">
                        <w:pPr>
                          <w:ind w:left="-90"/>
                          <w:jc w:val="center"/>
                          <w:rPr>
                            <w:b/>
                            <w:bCs/>
                            <w:sz w:val="16"/>
                            <w:szCs w:val="16"/>
                          </w:rPr>
                        </w:pPr>
                        <w:r w:rsidRPr="00994629">
                          <w:rPr>
                            <w:b/>
                            <w:bCs/>
                            <w:sz w:val="16"/>
                            <w:szCs w:val="16"/>
                          </w:rPr>
                          <w:t>Is</w:t>
                        </w:r>
                      </w:p>
                      <w:p w14:paraId="1C488331" w14:textId="77777777" w:rsidR="00860274" w:rsidRDefault="00860274" w:rsidP="00860274">
                        <w:pPr>
                          <w:ind w:left="-90"/>
                          <w:jc w:val="center"/>
                          <w:rPr>
                            <w:b/>
                            <w:bCs/>
                            <w:sz w:val="16"/>
                            <w:szCs w:val="16"/>
                          </w:rPr>
                        </w:pPr>
                        <w:r>
                          <w:rPr>
                            <w:b/>
                            <w:bCs/>
                            <w:sz w:val="16"/>
                            <w:szCs w:val="16"/>
                          </w:rPr>
                          <w:t>ICDP</w:t>
                        </w:r>
                        <w:r w:rsidRPr="00994629">
                          <w:rPr>
                            <w:b/>
                            <w:bCs/>
                            <w:sz w:val="16"/>
                            <w:szCs w:val="16"/>
                          </w:rPr>
                          <w:t xml:space="preserve"> </w:t>
                        </w:r>
                        <w:r>
                          <w:rPr>
                            <w:b/>
                            <w:bCs/>
                            <w:sz w:val="16"/>
                            <w:szCs w:val="16"/>
                          </w:rPr>
                          <w:t>&lt; 5 E-6 or</w:t>
                        </w:r>
                      </w:p>
                      <w:p w14:paraId="24DDB9A8" w14:textId="77777777" w:rsidR="00860274" w:rsidRPr="00994629" w:rsidRDefault="00860274" w:rsidP="00860274">
                        <w:pPr>
                          <w:ind w:left="-90"/>
                          <w:jc w:val="center"/>
                          <w:rPr>
                            <w:b/>
                            <w:bCs/>
                            <w:sz w:val="16"/>
                            <w:szCs w:val="16"/>
                          </w:rPr>
                        </w:pPr>
                        <w:r>
                          <w:rPr>
                            <w:b/>
                            <w:bCs/>
                            <w:sz w:val="16"/>
                            <w:szCs w:val="16"/>
                          </w:rPr>
                          <w:t>ILERP &lt; 5 E-7</w:t>
                        </w:r>
                        <w:r w:rsidRPr="00994629">
                          <w:rPr>
                            <w:b/>
                            <w:bCs/>
                            <w:sz w:val="16"/>
                            <w:szCs w:val="16"/>
                          </w:rPr>
                          <w:t>?</w:t>
                        </w:r>
                      </w:p>
                    </w:txbxContent>
                  </v:textbox>
                </v:shape>
                <v:roundrect id="Rounded Rectangle 54" o:spid="_x0000_s1158" style="position:absolute;left:5482;top:5036;width:1468;height:41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" strokeweight="1pt">
                  <v:stroke joinstyle="miter"/>
                  <v:textbox>
                    <w:txbxContent>
                      <w:p w14:paraId="6928271D" w14:textId="77777777" w:rsidR="00860274" w:rsidRPr="002D4645" w:rsidRDefault="00860274" w:rsidP="00860274">
                        <w:pPr>
                          <w:jc w:val="center"/>
                          <w:rPr>
                            <w:b/>
                            <w:bCs/>
                            <w:sz w:val="16"/>
                            <w:szCs w:val="16"/>
                          </w:rPr>
                        </w:pPr>
                        <w:r w:rsidRPr="002D4645">
                          <w:rPr>
                            <w:b/>
                            <w:bCs/>
                            <w:sz w:val="16"/>
                            <w:szCs w:val="16"/>
                          </w:rPr>
                          <w:t>Green Finding</w:t>
                        </w:r>
                      </w:p>
                    </w:txbxContent>
                  </v:textbox>
                </v:roundrect>
                <v:shape id="Diamond 1" o:spid="_x0000_s1159" type="#_x0000_t4" style="position:absolute;left:8369;top:6762;width:2302;height:10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" strokeweight="1pt">
                  <v:textbox>
                    <w:txbxContent>
                      <w:p w14:paraId="44716F82" w14:textId="77777777" w:rsidR="00860274" w:rsidRDefault="00860274" w:rsidP="00860274">
                        <w:pPr>
                          <w:ind w:left="-90"/>
                          <w:jc w:val="center"/>
                          <w:rPr>
                            <w:b/>
                            <w:bCs/>
                            <w:sz w:val="16"/>
                            <w:szCs w:val="16"/>
                          </w:rPr>
                        </w:pPr>
                        <w:r>
                          <w:rPr>
                            <w:b/>
                            <w:bCs/>
                            <w:sz w:val="16"/>
                            <w:szCs w:val="16"/>
                          </w:rPr>
                          <w:t>1 or 2 RMAs</w:t>
                        </w:r>
                      </w:p>
                      <w:p w14:paraId="4ECF9E40" w14:textId="77777777" w:rsidR="00860274" w:rsidRPr="00994629" w:rsidRDefault="00860274" w:rsidP="00860274">
                        <w:pPr>
                          <w:ind w:left="-90"/>
                          <w:jc w:val="center"/>
                          <w:rPr>
                            <w:b/>
                            <w:bCs/>
                            <w:sz w:val="16"/>
                            <w:szCs w:val="16"/>
                          </w:rPr>
                        </w:pPr>
                        <w:r>
                          <w:rPr>
                            <w:b/>
                            <w:bCs/>
                            <w:sz w:val="16"/>
                            <w:szCs w:val="16"/>
                          </w:rPr>
                          <w:t>taken?</w:t>
                        </w:r>
                      </w:p>
                    </w:txbxContent>
                  </v:textbox>
                </v:shape>
                <v:shape id="Straight Arrow Connector 1" o:spid="_x0000_s1160" type="#_x0000_t32" style="position:absolute;left:6950;top:5279;width:533;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" strokeweight=".5pt">
                  <v:stroke endarrow="block" joinstyle="miter"/>
                </v:shape>
                <v:shape id="Text Box 2" o:spid="_x0000_s1161" type="#_x0000_t202" style="position:absolute;left:4869;top:4838;width:566;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" stroked="f" strokeweight="1pt">
                  <v:textbox>
                    <w:txbxContent>
                      <w:p w14:paraId="0DF6D6CB" w14:textId="77777777" w:rsidR="00860274" w:rsidRPr="00994629" w:rsidRDefault="00860274" w:rsidP="00860274">
                        <w:pPr>
                          <w:rPr>
                            <w:b/>
                            <w:bCs/>
                            <w:sz w:val="16"/>
                            <w:szCs w:val="16"/>
                          </w:rPr>
                        </w:pPr>
                        <w:r>
                          <w:rPr>
                            <w:b/>
                            <w:bCs/>
                            <w:sz w:val="16"/>
                            <w:szCs w:val="16"/>
                          </w:rPr>
                          <w:t>NO</w:t>
                        </w:r>
                      </w:p>
                    </w:txbxContent>
                  </v:textbox>
                </v:shape>
                <v:shape id="Text Box 2" o:spid="_x0000_s1162" type="#_x0000_t202" style="position:absolute;left:6989;top:4862;width:662;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" stroked="f" strokeweight="1pt">
                  <v:textbox>
                    <w:txbxContent>
                      <w:p w14:paraId="519ADF8B" w14:textId="77777777" w:rsidR="00860274" w:rsidRPr="00994629" w:rsidRDefault="00860274" w:rsidP="00860274">
                        <w:pPr>
                          <w:rPr>
                            <w:b/>
                            <w:bCs/>
                            <w:sz w:val="16"/>
                            <w:szCs w:val="16"/>
                          </w:rPr>
                        </w:pPr>
                        <w:r w:rsidRPr="00994629">
                          <w:rPr>
                            <w:b/>
                            <w:bCs/>
                            <w:sz w:val="16"/>
                            <w:szCs w:val="16"/>
                          </w:rPr>
                          <w:t>YES</w:t>
                        </w:r>
                      </w:p>
                    </w:txbxContent>
                  </v:textbox>
                </v:shape>
                <v:line id="Straight Connector 1" o:spid="_x0000_s1163" style="position:absolute;flip:y;visibility:visible;mso-wrap-style:square" from="10081,6932" to="10671,6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" strokeweight=".5pt">
                  <v:stroke joinstyle="miter"/>
                </v:line>
                <v:shape id="Text Box 2" o:spid="_x0000_s1164" type="#_x0000_t202" style="position:absolute;left:4956;top:6845;width:566;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" stroked="f" strokeweight="1pt">
                  <v:textbox>
                    <w:txbxContent>
                      <w:p w14:paraId="3D7EC15F" w14:textId="77777777" w:rsidR="00860274" w:rsidRPr="00994629" w:rsidRDefault="00860274" w:rsidP="00860274">
                        <w:pPr>
                          <w:rPr>
                            <w:b/>
                            <w:bCs/>
                            <w:sz w:val="16"/>
                            <w:szCs w:val="16"/>
                          </w:rPr>
                        </w:pPr>
                        <w:r>
                          <w:rPr>
                            <w:b/>
                            <w:bCs/>
                            <w:sz w:val="16"/>
                            <w:szCs w:val="16"/>
                          </w:rPr>
                          <w:t>NO</w:t>
                        </w:r>
                      </w:p>
                    </w:txbxContent>
                  </v:textbox>
                </v:shape>
                <v:shape id="Text Box 2" o:spid="_x0000_s1165" type="#_x0000_t202" style="position:absolute;left:7920;top:6838;width:566;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" stroked="f" strokeweight="1pt">
                  <v:textbox>
                    <w:txbxContent>
                      <w:p w14:paraId="42CD263D" w14:textId="77777777" w:rsidR="00860274" w:rsidRPr="00994629" w:rsidRDefault="00860274" w:rsidP="00860274">
                        <w:pPr>
                          <w:rPr>
                            <w:b/>
                            <w:bCs/>
                            <w:sz w:val="16"/>
                            <w:szCs w:val="16"/>
                          </w:rPr>
                        </w:pPr>
                        <w:r>
                          <w:rPr>
                            <w:b/>
                            <w:bCs/>
                            <w:sz w:val="16"/>
                            <w:szCs w:val="16"/>
                          </w:rPr>
                          <w:t>NO</w:t>
                        </w:r>
                      </w:p>
                    </w:txbxContent>
                  </v:textbox>
                </v:shape>
                <v:shape id="Straight Arrow Connector 1" o:spid="_x0000_s1166" type="#_x0000_t32" style="position:absolute;left:9075;top:6020;width:0;height:57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" strokeweight=".5pt">
                  <v:stroke endarrow="block" joinstyle="miter"/>
                </v:shape>
                <v:shape id="Straight Arrow Connector 1" o:spid="_x0000_s1167" type="#_x0000_t32" style="position:absolute;left:6238;top:5446;width:0;height:73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" strokeweight=".5pt">
                  <v:stroke endarrow="block" joinstyle="miter"/>
                </v:shape>
                <v:line id="Straight Connector 1" o:spid="_x0000_s1168" style="position:absolute;rotation:-90;visibility:visible;mso-wrap-style:square" from="6592,6336" to="6952,63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" strokeweight=".5pt">
                  <v:stroke joinstyle="miter"/>
                </v:line>
                <v:line id="Straight Connector 1" o:spid="_x0000_s1169" style="position:absolute;flip:y;visibility:visible;mso-wrap-style:square" from="6240,6162" to="6773,6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" strokeweight=".5pt">
                  <v:stroke joinstyle="miter"/>
                </v:line>
                <v:shape id="Text Box 2" o:spid="_x0000_s1170" type="#_x0000_t202" style="position:absolute;left:6327;top:5771;width:662;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" stroked="f" strokeweight="1pt">
                  <v:textbox>
                    <w:txbxContent>
                      <w:p w14:paraId="5340CC00" w14:textId="77777777" w:rsidR="00860274" w:rsidRPr="00994629" w:rsidRDefault="00860274" w:rsidP="00860274">
                        <w:pPr>
                          <w:rPr>
                            <w:b/>
                            <w:bCs/>
                            <w:sz w:val="16"/>
                            <w:szCs w:val="16"/>
                          </w:rPr>
                        </w:pPr>
                        <w:r w:rsidRPr="00994629">
                          <w:rPr>
                            <w:b/>
                            <w:bCs/>
                            <w:sz w:val="16"/>
                            <w:szCs w:val="16"/>
                          </w:rPr>
                          <w:t>YES</w:t>
                        </w:r>
                      </w:p>
                    </w:txbxContent>
                  </v:textbox>
                </v:shape>
                <v:shape id="Diamond 1" o:spid="_x0000_s1171" type="#_x0000_t4" style="position:absolute;left:4384;top:10520;width:2303;height:10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" strokeweight="1pt">
                  <v:textbox>
                    <w:txbxContent>
                      <w:p w14:paraId="77DEEDAB" w14:textId="77777777" w:rsidR="00860274" w:rsidRDefault="00860274" w:rsidP="00860274">
                        <w:pPr>
                          <w:ind w:left="-90"/>
                          <w:jc w:val="center"/>
                          <w:rPr>
                            <w:b/>
                            <w:bCs/>
                            <w:sz w:val="16"/>
                            <w:szCs w:val="16"/>
                          </w:rPr>
                        </w:pPr>
                        <w:r>
                          <w:rPr>
                            <w:b/>
                            <w:bCs/>
                            <w:sz w:val="16"/>
                            <w:szCs w:val="16"/>
                          </w:rPr>
                          <w:t>1 or 2 RMAs</w:t>
                        </w:r>
                      </w:p>
                      <w:p w14:paraId="3E50B8E0" w14:textId="77777777" w:rsidR="00860274" w:rsidRPr="00994629" w:rsidRDefault="00860274" w:rsidP="00860274">
                        <w:pPr>
                          <w:ind w:left="-90"/>
                          <w:jc w:val="center"/>
                          <w:rPr>
                            <w:b/>
                            <w:bCs/>
                            <w:sz w:val="16"/>
                            <w:szCs w:val="16"/>
                          </w:rPr>
                        </w:pPr>
                        <w:r>
                          <w:rPr>
                            <w:b/>
                            <w:bCs/>
                            <w:sz w:val="16"/>
                            <w:szCs w:val="16"/>
                          </w:rPr>
                          <w:t>taken?</w:t>
                        </w:r>
                      </w:p>
                    </w:txbxContent>
                  </v:textbox>
                </v:shape>
                <v:shape id="Diamond 1" o:spid="_x0000_s1172" type="#_x0000_t4" style="position:absolute;left:1860;top:8402;width:3196;height:14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" strokeweight="1pt">
                  <v:textbox>
                    <w:txbxContent>
                      <w:p w14:paraId="39D137AD" w14:textId="77777777" w:rsidR="00860274" w:rsidRDefault="00860274" w:rsidP="00860274">
                        <w:pPr>
                          <w:ind w:left="-90"/>
                          <w:jc w:val="center"/>
                          <w:rPr>
                            <w:b/>
                            <w:bCs/>
                            <w:sz w:val="16"/>
                            <w:szCs w:val="16"/>
                          </w:rPr>
                        </w:pPr>
                        <w:r w:rsidRPr="00994629">
                          <w:rPr>
                            <w:b/>
                            <w:bCs/>
                            <w:sz w:val="16"/>
                            <w:szCs w:val="16"/>
                          </w:rPr>
                          <w:t>Is</w:t>
                        </w:r>
                      </w:p>
                      <w:p w14:paraId="2A51BA92" w14:textId="77777777" w:rsidR="00860274" w:rsidRDefault="00860274" w:rsidP="00860274">
                        <w:pPr>
                          <w:ind w:left="-90"/>
                          <w:jc w:val="center"/>
                          <w:rPr>
                            <w:b/>
                            <w:bCs/>
                            <w:sz w:val="16"/>
                            <w:szCs w:val="16"/>
                          </w:rPr>
                        </w:pPr>
                        <w:r>
                          <w:rPr>
                            <w:b/>
                            <w:bCs/>
                            <w:sz w:val="16"/>
                            <w:szCs w:val="16"/>
                          </w:rPr>
                          <w:t>ICDP &gt; 1 E-4</w:t>
                        </w:r>
                        <w:r w:rsidRPr="00994629">
                          <w:rPr>
                            <w:b/>
                            <w:bCs/>
                            <w:sz w:val="16"/>
                            <w:szCs w:val="16"/>
                          </w:rPr>
                          <w:t xml:space="preserve"> </w:t>
                        </w:r>
                        <w:r>
                          <w:rPr>
                            <w:b/>
                            <w:bCs/>
                            <w:sz w:val="16"/>
                            <w:szCs w:val="16"/>
                          </w:rPr>
                          <w:t>or</w:t>
                        </w:r>
                      </w:p>
                      <w:p w14:paraId="1C6F3AE6" w14:textId="77777777" w:rsidR="00860274" w:rsidRPr="00994629" w:rsidRDefault="00860274" w:rsidP="00860274">
                        <w:pPr>
                          <w:ind w:left="-90"/>
                          <w:jc w:val="center"/>
                          <w:rPr>
                            <w:b/>
                            <w:bCs/>
                            <w:sz w:val="16"/>
                            <w:szCs w:val="16"/>
                          </w:rPr>
                        </w:pPr>
                        <w:r>
                          <w:rPr>
                            <w:b/>
                            <w:bCs/>
                            <w:sz w:val="16"/>
                            <w:szCs w:val="16"/>
                          </w:rPr>
                          <w:t>ILERP &gt; 1 E-5</w:t>
                        </w:r>
                        <w:r w:rsidRPr="00994629">
                          <w:rPr>
                            <w:b/>
                            <w:bCs/>
                            <w:sz w:val="16"/>
                            <w:szCs w:val="16"/>
                          </w:rPr>
                          <w:t>?</w:t>
                        </w:r>
                      </w:p>
                    </w:txbxContent>
                  </v:textbox>
                </v:shape>
                <v:shape id="Diamond 1" o:spid="_x0000_s1173" type="#_x0000_t4" style="position:absolute;left:4848;top:9323;width:2572;height:10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" strokeweight="1pt">
                  <v:textbox>
                    <w:txbxContent>
                      <w:p w14:paraId="72334472" w14:textId="77777777" w:rsidR="00860274" w:rsidRPr="00994629" w:rsidRDefault="00860274" w:rsidP="00860274">
                        <w:pPr>
                          <w:ind w:left="-86"/>
                          <w:jc w:val="center"/>
                          <w:rPr>
                            <w:b/>
                            <w:bCs/>
                            <w:sz w:val="16"/>
                            <w:szCs w:val="16"/>
                          </w:rPr>
                        </w:pPr>
                        <w:r>
                          <w:rPr>
                            <w:b/>
                            <w:bCs/>
                            <w:sz w:val="16"/>
                            <w:szCs w:val="16"/>
                          </w:rPr>
                          <w:t>3 or more RMAs taken?</w:t>
                        </w:r>
                      </w:p>
                    </w:txbxContent>
                  </v:textbox>
                </v:shape>
                <v:shape id="Diamond 1" o:spid="_x0000_s1174" type="#_x0000_t4" style="position:absolute;left:7780;top:9345;width:2303;height:10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" strokeweight="1pt">
                  <v:textbox>
                    <w:txbxContent>
                      <w:p w14:paraId="33D5C0C7" w14:textId="77777777" w:rsidR="00860274" w:rsidRDefault="00860274" w:rsidP="00860274">
                        <w:pPr>
                          <w:ind w:left="-90"/>
                          <w:jc w:val="center"/>
                          <w:rPr>
                            <w:b/>
                            <w:bCs/>
                            <w:sz w:val="16"/>
                            <w:szCs w:val="16"/>
                          </w:rPr>
                        </w:pPr>
                        <w:r>
                          <w:rPr>
                            <w:b/>
                            <w:bCs/>
                            <w:sz w:val="16"/>
                            <w:szCs w:val="16"/>
                          </w:rPr>
                          <w:t>1 or 2 RMAs</w:t>
                        </w:r>
                      </w:p>
                      <w:p w14:paraId="2A515368" w14:textId="77777777" w:rsidR="00860274" w:rsidRPr="00994629" w:rsidRDefault="00860274" w:rsidP="00860274">
                        <w:pPr>
                          <w:ind w:left="-90"/>
                          <w:jc w:val="center"/>
                          <w:rPr>
                            <w:b/>
                            <w:bCs/>
                            <w:sz w:val="16"/>
                            <w:szCs w:val="16"/>
                          </w:rPr>
                        </w:pPr>
                        <w:r>
                          <w:rPr>
                            <w:b/>
                            <w:bCs/>
                            <w:sz w:val="16"/>
                            <w:szCs w:val="16"/>
                          </w:rPr>
                          <w:t>taken?</w:t>
                        </w:r>
                      </w:p>
                    </w:txbxContent>
                  </v:textbox>
                </v:shape>
                <v:shape id="Diamond 1" o:spid="_x0000_s1175" type="#_x0000_t4" style="position:absolute;left:1549;top:10476;width:2572;height:10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" strokeweight="1pt">
                  <v:textbox>
                    <w:txbxContent>
                      <w:p w14:paraId="0CF990B4" w14:textId="77777777" w:rsidR="00860274" w:rsidRPr="00994629" w:rsidRDefault="00860274" w:rsidP="00860274">
                        <w:pPr>
                          <w:ind w:left="-86"/>
                          <w:jc w:val="center"/>
                          <w:rPr>
                            <w:b/>
                            <w:bCs/>
                            <w:sz w:val="16"/>
                            <w:szCs w:val="16"/>
                          </w:rPr>
                        </w:pPr>
                        <w:r>
                          <w:rPr>
                            <w:b/>
                            <w:bCs/>
                            <w:sz w:val="16"/>
                            <w:szCs w:val="16"/>
                          </w:rPr>
                          <w:t>3 or more RMAs taken?</w:t>
                        </w:r>
                      </w:p>
                    </w:txbxContent>
                  </v:textbox>
                </v:shape>
                <v:shape id="Diamond 1" o:spid="_x0000_s1176" type="#_x0000_t4" style="position:absolute;left:7339;top:12286;width:3195;height:15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" strokeweight="1pt">
                  <v:textbox>
                    <w:txbxContent>
                      <w:p w14:paraId="5D310DA6" w14:textId="77777777" w:rsidR="00860274" w:rsidRDefault="00860274" w:rsidP="00860274">
                        <w:pPr>
                          <w:ind w:left="-90"/>
                          <w:jc w:val="center"/>
                          <w:rPr>
                            <w:b/>
                            <w:bCs/>
                            <w:sz w:val="16"/>
                            <w:szCs w:val="16"/>
                          </w:rPr>
                        </w:pPr>
                        <w:r w:rsidRPr="00994629">
                          <w:rPr>
                            <w:b/>
                            <w:bCs/>
                            <w:sz w:val="16"/>
                            <w:szCs w:val="16"/>
                          </w:rPr>
                          <w:t>Is</w:t>
                        </w:r>
                      </w:p>
                      <w:p w14:paraId="3DE5855A" w14:textId="77777777" w:rsidR="00860274" w:rsidRDefault="00860274" w:rsidP="00860274">
                        <w:pPr>
                          <w:ind w:left="-90"/>
                          <w:jc w:val="center"/>
                          <w:rPr>
                            <w:b/>
                            <w:bCs/>
                            <w:sz w:val="16"/>
                            <w:szCs w:val="16"/>
                          </w:rPr>
                        </w:pPr>
                        <w:r>
                          <w:rPr>
                            <w:b/>
                            <w:bCs/>
                            <w:sz w:val="16"/>
                            <w:szCs w:val="16"/>
                          </w:rPr>
                          <w:t>ICDP &lt; 5 E-</w:t>
                        </w:r>
                        <w:r>
                          <w:rPr>
                            <w:b/>
                            <w:bCs/>
                            <w:sz w:val="16"/>
                            <w:szCs w:val="16"/>
                          </w:rPr>
                          <w:t xml:space="preserve">5 </w:t>
                        </w:r>
                        <w:r w:rsidRPr="00994629">
                          <w:rPr>
                            <w:b/>
                            <w:bCs/>
                            <w:sz w:val="16"/>
                            <w:szCs w:val="16"/>
                          </w:rPr>
                          <w:t xml:space="preserve"> </w:t>
                        </w:r>
                        <w:r>
                          <w:rPr>
                            <w:b/>
                            <w:bCs/>
                            <w:sz w:val="16"/>
                            <w:szCs w:val="16"/>
                          </w:rPr>
                          <w:t>or</w:t>
                        </w:r>
                      </w:p>
                      <w:p w14:paraId="2939A4B0" w14:textId="77777777" w:rsidR="00860274" w:rsidRPr="00994629" w:rsidRDefault="00860274" w:rsidP="00860274">
                        <w:pPr>
                          <w:ind w:left="-90"/>
                          <w:jc w:val="center"/>
                          <w:rPr>
                            <w:b/>
                            <w:bCs/>
                            <w:sz w:val="16"/>
                            <w:szCs w:val="16"/>
                          </w:rPr>
                        </w:pPr>
                        <w:r>
                          <w:rPr>
                            <w:b/>
                            <w:bCs/>
                            <w:sz w:val="16"/>
                            <w:szCs w:val="16"/>
                          </w:rPr>
                          <w:t>ILERP &lt; 5 E-6</w:t>
                        </w:r>
                        <w:r w:rsidRPr="00994629">
                          <w:rPr>
                            <w:b/>
                            <w:bCs/>
                            <w:sz w:val="16"/>
                            <w:szCs w:val="16"/>
                          </w:rPr>
                          <w:t>?</w:t>
                        </w:r>
                      </w:p>
                    </w:txbxContent>
                  </v:textbox>
                </v:shape>
                <v:roundrect id="Rounded Rectangle 54" o:spid="_x0000_s1177" style="position:absolute;left:7152;top:10719;width:1468;height:4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" strokeweight="1pt">
                  <v:stroke joinstyle="miter"/>
                  <v:textbox>
                    <w:txbxContent>
                      <w:p w14:paraId="236FC95C" w14:textId="77777777" w:rsidR="00860274" w:rsidRPr="002D4645" w:rsidRDefault="00860274" w:rsidP="00860274">
                        <w:pPr>
                          <w:jc w:val="center"/>
                          <w:rPr>
                            <w:b/>
                            <w:bCs/>
                            <w:sz w:val="16"/>
                            <w:szCs w:val="16"/>
                          </w:rPr>
                        </w:pPr>
                        <w:r>
                          <w:rPr>
                            <w:b/>
                            <w:bCs/>
                            <w:sz w:val="16"/>
                            <w:szCs w:val="16"/>
                          </w:rPr>
                          <w:t>White</w:t>
                        </w:r>
                        <w:r w:rsidRPr="002D4645">
                          <w:rPr>
                            <w:b/>
                            <w:bCs/>
                            <w:sz w:val="16"/>
                            <w:szCs w:val="16"/>
                          </w:rPr>
                          <w:t xml:space="preserve"> Finding</w:t>
                        </w:r>
                      </w:p>
                    </w:txbxContent>
                  </v:textbox>
                </v:roundrect>
                <v:roundrect id="Rounded Rectangle 54" o:spid="_x0000_s1178" style="position:absolute;left:9255;top:10951;width:1573;height:41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" strokeweight="1pt">
                  <v:stroke joinstyle="miter"/>
                  <v:textbox>
                    <w:txbxContent>
                      <w:p w14:paraId="128C8499" w14:textId="77777777" w:rsidR="00860274" w:rsidRPr="002D4645" w:rsidRDefault="00860274" w:rsidP="00860274">
                        <w:pPr>
                          <w:jc w:val="center"/>
                          <w:rPr>
                            <w:b/>
                            <w:bCs/>
                            <w:sz w:val="16"/>
                            <w:szCs w:val="16"/>
                          </w:rPr>
                        </w:pPr>
                        <w:r>
                          <w:rPr>
                            <w:b/>
                            <w:bCs/>
                            <w:sz w:val="16"/>
                            <w:szCs w:val="16"/>
                          </w:rPr>
                          <w:t>Yellow</w:t>
                        </w:r>
                        <w:r w:rsidRPr="002D4645">
                          <w:rPr>
                            <w:b/>
                            <w:bCs/>
                            <w:sz w:val="16"/>
                            <w:szCs w:val="16"/>
                          </w:rPr>
                          <w:t xml:space="preserve"> Finding</w:t>
                        </w:r>
                      </w:p>
                    </w:txbxContent>
                  </v:textbox>
                </v:roundrect>
                <v:roundrect id="Rounded Rectangle 54" o:spid="_x0000_s1179" style="position:absolute;left:5969;top:11923;width:1334;height:3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" strokeweight="1pt">
                  <v:stroke joinstyle="miter"/>
                  <v:textbox>
                    <w:txbxContent>
                      <w:p w14:paraId="33C7A192" w14:textId="77777777" w:rsidR="00860274" w:rsidRPr="002D4645" w:rsidRDefault="00860274" w:rsidP="00860274">
                        <w:pPr>
                          <w:jc w:val="center"/>
                          <w:rPr>
                            <w:b/>
                            <w:bCs/>
                            <w:sz w:val="16"/>
                            <w:szCs w:val="16"/>
                          </w:rPr>
                        </w:pPr>
                        <w:r>
                          <w:rPr>
                            <w:b/>
                            <w:bCs/>
                            <w:sz w:val="16"/>
                            <w:szCs w:val="16"/>
                          </w:rPr>
                          <w:t>Red</w:t>
                        </w:r>
                        <w:r w:rsidRPr="002D4645">
                          <w:rPr>
                            <w:b/>
                            <w:bCs/>
                            <w:sz w:val="16"/>
                            <w:szCs w:val="16"/>
                          </w:rPr>
                          <w:t xml:space="preserve"> Finding</w:t>
                        </w:r>
                      </w:p>
                    </w:txbxContent>
                  </v:textbox>
                </v:roundrect>
                <v:roundrect id="Rounded Rectangle 54" o:spid="_x0000_s1180" style="position:absolute;left:2089;top:12017;width:1546;height:4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" strokeweight="1pt">
                  <v:stroke joinstyle="miter"/>
                  <v:textbox>
                    <w:txbxContent>
                      <w:p w14:paraId="0C8E3C87" w14:textId="77777777" w:rsidR="00860274" w:rsidRPr="002D4645" w:rsidRDefault="00860274" w:rsidP="00860274">
                        <w:pPr>
                          <w:jc w:val="center"/>
                          <w:rPr>
                            <w:b/>
                            <w:bCs/>
                            <w:sz w:val="16"/>
                            <w:szCs w:val="16"/>
                          </w:rPr>
                        </w:pPr>
                        <w:r>
                          <w:rPr>
                            <w:b/>
                            <w:bCs/>
                            <w:sz w:val="16"/>
                            <w:szCs w:val="16"/>
                          </w:rPr>
                          <w:t>Yellow F</w:t>
                        </w:r>
                        <w:r w:rsidRPr="002D4645">
                          <w:rPr>
                            <w:b/>
                            <w:bCs/>
                            <w:sz w:val="16"/>
                            <w:szCs w:val="16"/>
                          </w:rPr>
                          <w:t>inding</w:t>
                        </w:r>
                      </w:p>
                    </w:txbxContent>
                  </v:textbox>
                </v:roundrect>
                <v:shape id="Diamond 1" o:spid="_x0000_s1181" type="#_x0000_t4" style="position:absolute;left:3925;top:12461;width:3196;height:14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" strokeweight="1pt">
                  <v:textbox>
                    <w:txbxContent>
                      <w:p w14:paraId="47B4BC64" w14:textId="77777777" w:rsidR="00860274" w:rsidRDefault="00860274" w:rsidP="00860274">
                        <w:pPr>
                          <w:ind w:left="-90"/>
                          <w:jc w:val="center"/>
                          <w:rPr>
                            <w:b/>
                            <w:bCs/>
                            <w:sz w:val="16"/>
                            <w:szCs w:val="16"/>
                          </w:rPr>
                        </w:pPr>
                        <w:r w:rsidRPr="00994629">
                          <w:rPr>
                            <w:b/>
                            <w:bCs/>
                            <w:sz w:val="16"/>
                            <w:szCs w:val="16"/>
                          </w:rPr>
                          <w:t>Is</w:t>
                        </w:r>
                      </w:p>
                      <w:p w14:paraId="7BAC2EC0" w14:textId="77777777" w:rsidR="00860274" w:rsidRDefault="00860274" w:rsidP="00860274">
                        <w:pPr>
                          <w:ind w:left="-90"/>
                          <w:jc w:val="center"/>
                          <w:rPr>
                            <w:b/>
                            <w:bCs/>
                            <w:sz w:val="16"/>
                            <w:szCs w:val="16"/>
                          </w:rPr>
                        </w:pPr>
                        <w:r>
                          <w:rPr>
                            <w:b/>
                            <w:bCs/>
                            <w:sz w:val="16"/>
                            <w:szCs w:val="16"/>
                          </w:rPr>
                          <w:t>ICDP &lt; 5 E-4 or</w:t>
                        </w:r>
                      </w:p>
                      <w:p w14:paraId="178A8792" w14:textId="77777777" w:rsidR="00860274" w:rsidRPr="00994629" w:rsidRDefault="00860274" w:rsidP="00860274">
                        <w:pPr>
                          <w:ind w:left="-90"/>
                          <w:jc w:val="center"/>
                          <w:rPr>
                            <w:b/>
                            <w:bCs/>
                            <w:sz w:val="16"/>
                            <w:szCs w:val="16"/>
                          </w:rPr>
                        </w:pPr>
                        <w:r>
                          <w:rPr>
                            <w:b/>
                            <w:bCs/>
                            <w:sz w:val="16"/>
                            <w:szCs w:val="16"/>
                          </w:rPr>
                          <w:t>ILERP &lt; 5 E-5</w:t>
                        </w:r>
                        <w:r w:rsidRPr="00994629">
                          <w:rPr>
                            <w:b/>
                            <w:bCs/>
                            <w:sz w:val="16"/>
                            <w:szCs w:val="16"/>
                          </w:rPr>
                          <w:t>?</w:t>
                        </w:r>
                      </w:p>
                    </w:txbxContent>
                  </v:textbox>
                </v:shape>
                <v:line id="Straight Connector 1" o:spid="_x0000_s1182" style="position:absolute;rotation:-90;visibility:visible;mso-wrap-style:square" from="1389,9615" to="2325,96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" strokeweight=".5pt">
                  <v:stroke joinstyle="miter"/>
                </v:line>
                <v:shape id="Straight Arrow Connector 1" o:spid="_x0000_s1183" type="#_x0000_t32" style="position:absolute;left:2836;top:10083;width:0;height:3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" strokeweight=".5pt">
                  <v:stroke endarrow="block" joinstyle="miter"/>
                </v:shape>
                <v:line id="Straight Connector 1" o:spid="_x0000_s1184" style="position:absolute;flip:y;visibility:visible;mso-wrap-style:square" from="1857,10083" to="2836,10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" strokeweight=".5pt">
                  <v:stroke joinstyle="miter"/>
                </v:line>
                <v:shape id="Text Box 2" o:spid="_x0000_s1185" type="#_x0000_t202" style="position:absolute;left:2037;top:9747;width:662;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" stroked="f" strokeweight="1pt">
                  <v:textbox>
                    <w:txbxContent>
                      <w:p w14:paraId="387F9D6B" w14:textId="77777777" w:rsidR="00860274" w:rsidRPr="00994629" w:rsidRDefault="00860274" w:rsidP="00860274">
                        <w:pPr>
                          <w:rPr>
                            <w:b/>
                            <w:bCs/>
                            <w:sz w:val="16"/>
                            <w:szCs w:val="16"/>
                          </w:rPr>
                        </w:pPr>
                        <w:r w:rsidRPr="00994629">
                          <w:rPr>
                            <w:b/>
                            <w:bCs/>
                            <w:sz w:val="16"/>
                            <w:szCs w:val="16"/>
                          </w:rPr>
                          <w:t>YES</w:t>
                        </w:r>
                      </w:p>
                    </w:txbxContent>
                  </v:textbox>
                </v:shape>
                <v:shape id="Straight Arrow Connector 1" o:spid="_x0000_s1186" type="#_x0000_t32" style="position:absolute;left:6131;top:9144;width:0;height:1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" strokeweight=".5pt">
                  <v:stroke endarrow="block" joinstyle="miter"/>
                </v:shape>
                <v:line id="Straight Connector 1" o:spid="_x0000_s1187" style="position:absolute;flip:y;visibility:visible;mso-wrap-style:square" from="5056,9144" to="613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" strokeweight=".5pt">
                  <v:stroke joinstyle="miter"/>
                </v:line>
                <v:shape id="Text Box 2" o:spid="_x0000_s1188" type="#_x0000_t202" style="position:absolute;left:5403;top:8675;width:566;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" stroked="f" strokeweight="1pt">
                  <v:textbox>
                    <w:txbxContent>
                      <w:p w14:paraId="12C6E040" w14:textId="77777777" w:rsidR="00860274" w:rsidRPr="00994629" w:rsidRDefault="00860274" w:rsidP="00860274">
                        <w:pPr>
                          <w:rPr>
                            <w:b/>
                            <w:bCs/>
                            <w:sz w:val="16"/>
                            <w:szCs w:val="16"/>
                          </w:rPr>
                        </w:pPr>
                        <w:r>
                          <w:rPr>
                            <w:b/>
                            <w:bCs/>
                            <w:sz w:val="16"/>
                            <w:szCs w:val="16"/>
                          </w:rPr>
                          <w:t>NO</w:t>
                        </w:r>
                        <w:r>
                          <w:rPr>
                            <w:b/>
                            <w:noProof/>
                            <w:sz w:val="16"/>
                            <w:szCs w:val="16"/>
                          </w:rPr>
                          <w:drawing>
                            <wp:inline distT="0" distB="0" distL="0" distR="0" wp14:anchorId="7295AA93" wp14:editId="72BDB37F">
                              <wp:extent cx="165100" cy="69850"/>
                              <wp:effectExtent l="0" t="0" r="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69850"/>
                                      </a:xfrm>
                                      <a:prstGeom prst="rect">
                                        <a:avLst/>
                                      </a:prstGeom>
                                      <a:noFill/>
                                      <a:ln>
                                        <a:noFill/>
                                      </a:ln>
                                    </pic:spPr>
                                  </pic:pic>
                                </a:graphicData>
                              </a:graphic>
                            </wp:inline>
                          </w:drawing>
                        </w:r>
                      </w:p>
                    </w:txbxContent>
                  </v:textbox>
                </v:shape>
                <v:shape id="Straight Arrow Connector 1" o:spid="_x0000_s1189" type="#_x0000_t32" style="position:absolute;left:2815;top:11515;width:0;height:5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" strokeweight=".5pt">
                  <v:stroke endarrow="block" joinstyle="miter"/>
                </v:shape>
                <v:shape id="Straight Arrow Connector 1" o:spid="_x0000_s1190" type="#_x0000_t32" style="position:absolute;left:2804;top:12438;width:0;height:77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" strokeweight=".5pt">
                  <v:stroke endarrow="block" joinstyle="miter"/>
                </v:shape>
                <v:shape id="Text Box 2" o:spid="_x0000_s1191" type="#_x0000_t202" style="position:absolute;left:3031;top:11542;width:662;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" stroked="f" strokeweight="1pt">
                  <v:textbox>
                    <w:txbxContent>
                      <w:p w14:paraId="729C1721" w14:textId="77777777" w:rsidR="00860274" w:rsidRPr="00994629" w:rsidRDefault="00860274" w:rsidP="00860274">
                        <w:pPr>
                          <w:rPr>
                            <w:b/>
                            <w:bCs/>
                            <w:sz w:val="16"/>
                            <w:szCs w:val="16"/>
                          </w:rPr>
                        </w:pPr>
                        <w:r w:rsidRPr="00994629">
                          <w:rPr>
                            <w:b/>
                            <w:bCs/>
                            <w:sz w:val="16"/>
                            <w:szCs w:val="16"/>
                          </w:rPr>
                          <w:t>YES</w:t>
                        </w:r>
                      </w:p>
                    </w:txbxContent>
                  </v:textbox>
                </v:shape>
                <v:shape id="Text Box 2" o:spid="_x0000_s1192" type="#_x0000_t202" style="position:absolute;left:3139;top:12699;width:662;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" stroked="f" strokeweight="1pt">
                  <v:textbox>
                    <w:txbxContent>
                      <w:p w14:paraId="693040E6" w14:textId="77777777" w:rsidR="00860274" w:rsidRPr="00994629" w:rsidRDefault="00860274" w:rsidP="00860274">
                        <w:pPr>
                          <w:rPr>
                            <w:b/>
                            <w:bCs/>
                            <w:sz w:val="16"/>
                            <w:szCs w:val="16"/>
                          </w:rPr>
                        </w:pPr>
                        <w:r w:rsidRPr="00994629">
                          <w:rPr>
                            <w:b/>
                            <w:bCs/>
                            <w:sz w:val="16"/>
                            <w:szCs w:val="16"/>
                          </w:rPr>
                          <w:t>YES</w:t>
                        </w:r>
                      </w:p>
                    </w:txbxContent>
                  </v:textbox>
                </v:shape>
                <v:shape id="Straight Arrow Connector 1" o:spid="_x0000_s1193" type="#_x0000_t32" style="position:absolute;left:6687;top:11062;width:0;height:8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" strokeweight=".5pt">
                  <v:stroke endarrow="block" joinstyle="miter"/>
                </v:shape>
                <v:shape id="Straight Arrow Connector 1" o:spid="_x0000_s1194" type="#_x0000_t32" style="position:absolute;left:6720;top:12317;width:0;height:63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" strokeweight=".5pt">
                  <v:stroke endarrow="block" joinstyle="miter"/>
                </v:shape>
                <v:shape id="Straight Arrow Connector 1" o:spid="_x0000_s1195" type="#_x0000_t32" style="position:absolute;left:4277;top:10888;width:0;height:259;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" strokeweight=".5pt">
                  <v:stroke endarrow="block" joinstyle="miter"/>
                </v:shape>
                <v:shape id="Text Box 2" o:spid="_x0000_s1196" type="#_x0000_t202" style="position:absolute;left:4019;top:10476;width:566;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" stroked="f" strokeweight="1pt">
                  <v:textbox>
                    <w:txbxContent>
                      <w:p w14:paraId="7B36B7C1" w14:textId="77777777" w:rsidR="00860274" w:rsidRPr="00994629" w:rsidRDefault="00860274" w:rsidP="00860274">
                        <w:pPr>
                          <w:rPr>
                            <w:b/>
                            <w:bCs/>
                            <w:sz w:val="16"/>
                            <w:szCs w:val="16"/>
                          </w:rPr>
                        </w:pPr>
                        <w:r>
                          <w:rPr>
                            <w:b/>
                            <w:bCs/>
                            <w:sz w:val="16"/>
                            <w:szCs w:val="16"/>
                          </w:rPr>
                          <w:t>NO</w:t>
                        </w:r>
                      </w:p>
                    </w:txbxContent>
                  </v:textbox>
                </v:shape>
                <v:line id="Straight Connector 1" o:spid="_x0000_s1197" style="position:absolute;flip:y;visibility:visible;mso-wrap-style:square" from="2815,13216" to="3924,13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" strokeweight=".5pt">
                  <v:stroke joinstyle="miter"/>
                </v:line>
                <v:line id="Straight Connector 1" o:spid="_x0000_s1198" style="position:absolute;rotation:-90;visibility:visible;mso-wrap-style:square" from="6984,13081" to="7258,13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" strokeweight=".5pt">
                  <v:stroke joinstyle="miter"/>
                </v:line>
                <v:line id="Straight Connector 1" o:spid="_x0000_s1199" style="position:absolute;flip:y;visibility:visible;mso-wrap-style:square" from="6718,12948" to="7121,12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" strokeweight=".5pt">
                  <v:stroke joinstyle="miter"/>
                </v:line>
                <v:shape id="Text Box 2" o:spid="_x0000_s1200" type="#_x0000_t202" style="position:absolute;left:6773;top:12487;width:566;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" stroked="f" strokeweight="1pt">
                  <v:textbox>
                    <w:txbxContent>
                      <w:p w14:paraId="7D345F25" w14:textId="77777777" w:rsidR="00860274" w:rsidRPr="00994629" w:rsidRDefault="00860274" w:rsidP="00860274">
                        <w:pPr>
                          <w:rPr>
                            <w:b/>
                            <w:bCs/>
                            <w:sz w:val="16"/>
                            <w:szCs w:val="16"/>
                          </w:rPr>
                        </w:pPr>
                        <w:r>
                          <w:rPr>
                            <w:b/>
                            <w:bCs/>
                            <w:sz w:val="16"/>
                            <w:szCs w:val="16"/>
                          </w:rPr>
                          <w:t>NO</w:t>
                        </w:r>
                      </w:p>
                    </w:txbxContent>
                  </v:textbox>
                </v:shape>
                <v:shape id="Text Box 2" o:spid="_x0000_s1201" type="#_x0000_t202" style="position:absolute;left:6010;top:11434;width:566;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" stroked="f" strokeweight="1pt">
                  <v:textbox>
                    <w:txbxContent>
                      <w:p w14:paraId="5D330E58" w14:textId="77777777" w:rsidR="00860274" w:rsidRPr="00994629" w:rsidRDefault="00860274" w:rsidP="00860274">
                        <w:pPr>
                          <w:rPr>
                            <w:b/>
                            <w:bCs/>
                            <w:sz w:val="16"/>
                            <w:szCs w:val="16"/>
                          </w:rPr>
                        </w:pPr>
                        <w:r>
                          <w:rPr>
                            <w:b/>
                            <w:bCs/>
                            <w:sz w:val="16"/>
                            <w:szCs w:val="16"/>
                          </w:rPr>
                          <w:t>NO</w:t>
                        </w:r>
                      </w:p>
                    </w:txbxContent>
                  </v:textbox>
                </v:shape>
                <v:line id="Straight Connector 1" o:spid="_x0000_s1202" style="position:absolute;rotation:-90;visibility:visible;mso-wrap-style:square" from="6748,12390" to="8001,12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" strokeweight=".5pt">
                  <v:stroke joinstyle="miter"/>
                </v:line>
                <v:shape id="Straight Arrow Connector 1" o:spid="_x0000_s1203" type="#_x0000_t32" style="position:absolute;left:7953;top:11165;width:0;height:57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" strokeweight=".5pt">
                  <v:stroke endarrow="block" joinstyle="miter"/>
                </v:shape>
                <v:line id="Straight Connector 1" o:spid="_x0000_s1204" style="position:absolute;flip:y;visibility:visible;mso-wrap-style:square" from="7377,11755" to="7953,11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" strokeweight=".5pt">
                  <v:stroke joinstyle="miter"/>
                </v:line>
                <v:shape id="Text Box 2" o:spid="_x0000_s1205" type="#_x0000_t202" style="position:absolute;left:7592;top:12134;width:662;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" stroked="f" strokeweight="1pt">
                  <v:textbox>
                    <w:txbxContent>
                      <w:p w14:paraId="0ABA2236" w14:textId="77777777" w:rsidR="00860274" w:rsidRPr="00994629" w:rsidRDefault="00860274" w:rsidP="00860274">
                        <w:pPr>
                          <w:rPr>
                            <w:b/>
                            <w:bCs/>
                            <w:sz w:val="16"/>
                            <w:szCs w:val="16"/>
                          </w:rPr>
                        </w:pPr>
                        <w:r w:rsidRPr="00994629">
                          <w:rPr>
                            <w:b/>
                            <w:bCs/>
                            <w:sz w:val="16"/>
                            <w:szCs w:val="16"/>
                          </w:rPr>
                          <w:t>YES</w:t>
                        </w:r>
                      </w:p>
                    </w:txbxContent>
                  </v:textbox>
                </v:shape>
                <v:shape id="Text Box 2" o:spid="_x0000_s1206" type="#_x0000_t202" style="position:absolute;left:6597;top:10316;width:66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" stroked="f" strokeweight="1pt">
                  <v:textbox>
                    <w:txbxContent>
                      <w:p w14:paraId="21BF15BC" w14:textId="77777777" w:rsidR="00860274" w:rsidRPr="00994629" w:rsidRDefault="00860274" w:rsidP="00860274">
                        <w:pPr>
                          <w:rPr>
                            <w:b/>
                            <w:bCs/>
                            <w:sz w:val="16"/>
                            <w:szCs w:val="16"/>
                          </w:rPr>
                        </w:pPr>
                        <w:r w:rsidRPr="00994629">
                          <w:rPr>
                            <w:b/>
                            <w:bCs/>
                            <w:sz w:val="16"/>
                            <w:szCs w:val="16"/>
                          </w:rPr>
                          <w:t>YES</w:t>
                        </w:r>
                      </w:p>
                    </w:txbxContent>
                  </v:textbox>
                </v:shape>
                <v:shape id="Straight Arrow Connector 1" o:spid="_x0000_s1207" type="#_x0000_t32" style="position:absolute;left:7600;top:9671;width:0;height:36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" strokeweight=".5pt">
                  <v:stroke endarrow="block" joinstyle="miter"/>
                </v:shape>
                <v:shape id="Text Box 2" o:spid="_x0000_s1208" type="#_x0000_t202" style="position:absolute;left:7286;top:9316;width:566;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" stroked="f" strokeweight="1pt">
                  <v:textbox>
                    <w:txbxContent>
                      <w:p w14:paraId="3AB195E7" w14:textId="77777777" w:rsidR="00860274" w:rsidRPr="00994629" w:rsidRDefault="00860274" w:rsidP="00860274">
                        <w:pPr>
                          <w:rPr>
                            <w:b/>
                            <w:bCs/>
                            <w:sz w:val="16"/>
                            <w:szCs w:val="16"/>
                          </w:rPr>
                        </w:pPr>
                        <w:r>
                          <w:rPr>
                            <w:b/>
                            <w:bCs/>
                            <w:sz w:val="16"/>
                            <w:szCs w:val="16"/>
                          </w:rPr>
                          <w:t>NO</w:t>
                        </w:r>
                        <w:r>
                          <w:rPr>
                            <w:b/>
                            <w:noProof/>
                            <w:sz w:val="16"/>
                            <w:szCs w:val="16"/>
                          </w:rPr>
                          <w:drawing>
                            <wp:inline distT="0" distB="0" distL="0" distR="0" wp14:anchorId="49D09922" wp14:editId="628F7B80">
                              <wp:extent cx="165100" cy="69850"/>
                              <wp:effectExtent l="0" t="0" r="0" b="0"/>
                              <wp:docPr id="12" name="Picture 1810250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025088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69850"/>
                                      </a:xfrm>
                                      <a:prstGeom prst="rect">
                                        <a:avLst/>
                                      </a:prstGeom>
                                      <a:noFill/>
                                      <a:ln>
                                        <a:noFill/>
                                      </a:ln>
                                    </pic:spPr>
                                  </pic:pic>
                                </a:graphicData>
                              </a:graphic>
                            </wp:inline>
                          </w:drawing>
                        </w:r>
                      </w:p>
                    </w:txbxContent>
                  </v:textbox>
                </v:shape>
                <v:shape id="Text Box 2" o:spid="_x0000_s1209" type="#_x0000_t202" style="position:absolute;left:9056;top:10364;width:662;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" stroked="f" strokeweight="1pt">
                  <v:textbox>
                    <w:txbxContent>
                      <w:p w14:paraId="3581C8A6" w14:textId="77777777" w:rsidR="00860274" w:rsidRPr="00994629" w:rsidRDefault="00860274" w:rsidP="00860274">
                        <w:pPr>
                          <w:rPr>
                            <w:b/>
                            <w:bCs/>
                            <w:sz w:val="16"/>
                            <w:szCs w:val="16"/>
                          </w:rPr>
                        </w:pPr>
                        <w:r w:rsidRPr="00994629">
                          <w:rPr>
                            <w:b/>
                            <w:bCs/>
                            <w:sz w:val="16"/>
                            <w:szCs w:val="16"/>
                          </w:rPr>
                          <w:t>YES</w:t>
                        </w:r>
                      </w:p>
                    </w:txbxContent>
                  </v:textbox>
                </v:shape>
                <v:shape id="Straight Arrow Connector 1" o:spid="_x0000_s1210" type="#_x0000_t32" style="position:absolute;left:10041;top:9871;width:0;height:1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" strokeweight=".5pt">
                  <v:stroke endarrow="block" joinstyle="miter"/>
                </v:shape>
                <v:shape id="Text Box 2" o:spid="_x0000_s1211" type="#_x0000_t202" style="position:absolute;left:10117;top:9945;width:566;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" stroked="f" strokeweight="1pt">
                  <v:textbox>
                    <w:txbxContent>
                      <w:p w14:paraId="4EFB5867" w14:textId="77777777" w:rsidR="00860274" w:rsidRPr="00994629" w:rsidRDefault="00860274" w:rsidP="00860274">
                        <w:pPr>
                          <w:rPr>
                            <w:b/>
                            <w:bCs/>
                            <w:sz w:val="16"/>
                            <w:szCs w:val="16"/>
                          </w:rPr>
                        </w:pPr>
                        <w:r>
                          <w:rPr>
                            <w:b/>
                            <w:bCs/>
                            <w:sz w:val="16"/>
                            <w:szCs w:val="16"/>
                          </w:rPr>
                          <w:t>NO</w:t>
                        </w:r>
                        <w:r>
                          <w:rPr>
                            <w:b/>
                            <w:noProof/>
                            <w:sz w:val="16"/>
                            <w:szCs w:val="16"/>
                          </w:rPr>
                          <w:drawing>
                            <wp:inline distT="0" distB="0" distL="0" distR="0" wp14:anchorId="1B7B47EE" wp14:editId="63832723">
                              <wp:extent cx="165100" cy="69850"/>
                              <wp:effectExtent l="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69850"/>
                                      </a:xfrm>
                                      <a:prstGeom prst="rect">
                                        <a:avLst/>
                                      </a:prstGeom>
                                      <a:noFill/>
                                      <a:ln>
                                        <a:noFill/>
                                      </a:ln>
                                    </pic:spPr>
                                  </pic:pic>
                                </a:graphicData>
                              </a:graphic>
                            </wp:inline>
                          </w:drawing>
                        </w:r>
                      </w:p>
                    </w:txbxContent>
                  </v:textbox>
                </v:shape>
                <v:line id="Straight Connector 1" o:spid="_x0000_s1212" style="position:absolute;rotation:-90;visibility:visible;mso-wrap-style:square" from="10354,12852" to="10714,12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" strokeweight=".5pt">
                  <v:stroke joinstyle="miter"/>
                </v:line>
                <v:line id="Straight Connector 1" o:spid="_x0000_s1213" style="position:absolute;flip:y;visibility:visible;mso-wrap-style:square" from="10061,12660" to="10536,1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" strokeweight=".5pt">
                  <v:stroke joinstyle="miter"/>
                </v:line>
                <v:shape id="Straight Arrow Connector 1" o:spid="_x0000_s1214" type="#_x0000_t32" style="position:absolute;left:10061;top:11394;width:0;height:128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" strokeweight=".5pt">
                  <v:stroke endarrow="block" joinstyle="miter"/>
                </v:shape>
                <v:shape id="Text Box 2" o:spid="_x0000_s1215" type="#_x0000_t202" style="position:absolute;left:10184;top:12151;width:566;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" stroked="f" strokeweight="1pt">
                  <v:textbox>
                    <w:txbxContent>
                      <w:p w14:paraId="398153F7" w14:textId="77777777" w:rsidR="00860274" w:rsidRPr="00994629" w:rsidRDefault="00860274" w:rsidP="00860274">
                        <w:pPr>
                          <w:rPr>
                            <w:b/>
                            <w:bCs/>
                            <w:sz w:val="16"/>
                            <w:szCs w:val="16"/>
                          </w:rPr>
                        </w:pPr>
                        <w:r>
                          <w:rPr>
                            <w:b/>
                            <w:bCs/>
                            <w:sz w:val="16"/>
                            <w:szCs w:val="16"/>
                          </w:rPr>
                          <w:t>NO</w:t>
                        </w:r>
                        <w:r>
                          <w:rPr>
                            <w:b/>
                            <w:noProof/>
                            <w:sz w:val="16"/>
                            <w:szCs w:val="16"/>
                          </w:rPr>
                          <w:drawing>
                            <wp:inline distT="0" distB="0" distL="0" distR="0" wp14:anchorId="317EF3F0" wp14:editId="6E61036B">
                              <wp:extent cx="165100" cy="69850"/>
                              <wp:effectExtent l="0" t="0" r="0" b="0"/>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69850"/>
                                      </a:xfrm>
                                      <a:prstGeom prst="rect">
                                        <a:avLst/>
                                      </a:prstGeom>
                                      <a:noFill/>
                                      <a:ln>
                                        <a:noFill/>
                                      </a:ln>
                                    </pic:spPr>
                                  </pic:pic>
                                </a:graphicData>
                              </a:graphic>
                            </wp:inline>
                          </w:drawing>
                        </w:r>
                      </w:p>
                    </w:txbxContent>
                  </v:textbox>
                </v:shape>
                <v:shape id="Straight Arrow Connector 1" o:spid="_x0000_s1216" type="#_x0000_t32" style="position:absolute;left:5543;top:11564;width:0;height:90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" strokeweight=".5pt">
                  <v:stroke endarrow="block" joinstyle="miter"/>
                </v:shape>
                <v:shape id="Text Box 2" o:spid="_x0000_s1217" type="#_x0000_t202" style="position:absolute;left:4658;top:11605;width:662;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" stroked="f" strokeweight="1pt">
                  <v:textbox>
                    <w:txbxContent>
                      <w:p w14:paraId="1ACD19C8" w14:textId="77777777" w:rsidR="00860274" w:rsidRPr="00994629" w:rsidRDefault="00860274" w:rsidP="00860274">
                        <w:pPr>
                          <w:rPr>
                            <w:b/>
                            <w:bCs/>
                            <w:sz w:val="16"/>
                            <w:szCs w:val="16"/>
                          </w:rPr>
                        </w:pPr>
                        <w:r w:rsidRPr="00994629">
                          <w:rPr>
                            <w:b/>
                            <w:bCs/>
                            <w:sz w:val="16"/>
                            <w:szCs w:val="16"/>
                          </w:rPr>
                          <w:t>YES</w:t>
                        </w:r>
                      </w:p>
                    </w:txbxContent>
                  </v:textbox>
                </v:shape>
                <v:line id="Straight Connector 1" o:spid="_x0000_s1218" style="position:absolute;rotation:-90;visibility:visible;mso-wrap-style:square" from="5951,10539" to="6311,10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" strokeweight=".5pt">
                  <v:stroke joinstyle="miter"/>
                </v:line>
                <v:line id="Straight Connector 1" o:spid="_x0000_s1219" style="position:absolute;flip:y;visibility:visible;mso-wrap-style:square" from="6119,10688" to="6652,10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" strokeweight=".5pt">
                  <v:stroke joinstyle="miter"/>
                </v:line>
                <v:line id="Straight Connector 1" o:spid="_x0000_s1220" style="position:absolute;rotation:-90;visibility:visible;mso-wrap-style:square" from="6533,10815" to="6763,108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" strokeweight=".5pt">
                  <v:stroke joinstyle="miter"/>
                </v:line>
                <v:shape id="Straight Arrow Connector 1" o:spid="_x0000_s1221" type="#_x0000_t32" style="position:absolute;left:6907;top:10684;width:0;height:49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" strokeweight=".5pt">
                  <v:stroke endarrow="block" joinstyle="miter"/>
                </v:shape>
                <v:line id="Straight Connector 1" o:spid="_x0000_s1222" style="position:absolute;rotation:-90;visibility:visible;mso-wrap-style:square" from="10541,5443" to="10872,54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" strokeweight=".5pt">
                  <v:stroke joinstyle="miter"/>
                </v:line>
                <v:shape id="Straight Arrow Connector 1" o:spid="_x0000_s1223" type="#_x0000_t32" style="position:absolute;left:8931;top:10405;width:0;height:19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" strokeweight=".5pt">
                  <v:stroke endarrow="block" joinstyle="miter"/>
                </v:shape>
                <w10:anchorlock/>
              </v:group>
            </w:pict>
          </mc:Fallback>
        </mc:AlternateContent>
      </w:r>
    </w:p>
    <w:p w14:paraId="13F16850" w14:textId="2F4FB5B1" w:rsidR="003C39BD" w:rsidRPr="006D4339" w:rsidRDefault="003C39BD" w:rsidP="003C39BD">
      <w:pPr>
        <w:pStyle w:val="Heading1"/>
      </w:pPr>
      <w:r>
        <w:lastRenderedPageBreak/>
        <w:t>0609K-05</w:t>
      </w:r>
      <w:r>
        <w:tab/>
      </w:r>
      <w:r w:rsidRPr="006D4339">
        <w:t>REFERENCES</w:t>
      </w:r>
    </w:p>
    <w:p w14:paraId="4E14BDE1" w14:textId="765C5B6F" w:rsidR="003C39BD" w:rsidRPr="0061520D" w:rsidRDefault="003C39BD" w:rsidP="003C39BD">
      <w:pPr>
        <w:pStyle w:val="BodyText2"/>
      </w:pPr>
      <w:r w:rsidRPr="0061520D">
        <w:t>IP 71111.13, “Maintenance Risk Assessments and Emergent Work Control”</w:t>
      </w:r>
    </w:p>
    <w:p w14:paraId="0CC544F1" w14:textId="27B1B0F4" w:rsidR="003C39BD" w:rsidRPr="003C39BD" w:rsidRDefault="003C39BD" w:rsidP="003C39BD">
      <w:pPr>
        <w:pStyle w:val="BodyText2"/>
      </w:pPr>
      <w:r w:rsidRPr="003C39BD">
        <w:t>National Fire Protection Association (NFPA) 0805, “Performance-Based Standard for Fire Protection for Light Water Reactor Electric Generating Plants”</w:t>
      </w:r>
    </w:p>
    <w:p w14:paraId="06F2778B" w14:textId="08841D6A" w:rsidR="003C39BD" w:rsidRPr="0061520D" w:rsidRDefault="003C39BD" w:rsidP="003C39BD">
      <w:pPr>
        <w:pStyle w:val="BodyText2"/>
      </w:pPr>
      <w:r w:rsidRPr="0061520D">
        <w:t>Nuclear Energy Institute (NEI) (formerly Nuclear Management and Resources Council (NUMARC)), NUMARC 93</w:t>
      </w:r>
      <w:r w:rsidRPr="0061520D">
        <w:noBreakHyphen/>
        <w:t>01, Revision 4F, “Industry Guideline for Monitoring the Effectiveness of Maintenance at Nuclear Power Plants” (ML18120A069)</w:t>
      </w:r>
    </w:p>
    <w:p w14:paraId="1EE0C67F" w14:textId="669E613B" w:rsidR="003C39BD" w:rsidRPr="0061520D" w:rsidRDefault="003C39BD" w:rsidP="003C39BD">
      <w:pPr>
        <w:pStyle w:val="BodyText2"/>
      </w:pPr>
      <w:r w:rsidRPr="0061520D">
        <w:t>Regulatory Guide 1.160, Revision 4, "Monitoring the Effectiveness of Maintenance at Nuclear Power Plants" (ML18220B281)</w:t>
      </w:r>
    </w:p>
    <w:p w14:paraId="302BB60D" w14:textId="77777777" w:rsidR="003C39BD" w:rsidRPr="00DC7DAB" w:rsidRDefault="003C39BD" w:rsidP="003C39BD">
      <w:pPr>
        <w:pStyle w:val="BodyText2"/>
      </w:pPr>
      <w:r w:rsidRPr="006D4339">
        <w:t xml:space="preserve">Section 50.65 of Part 50 of Title 10 of the </w:t>
      </w:r>
      <w:r w:rsidRPr="006D4339">
        <w:rPr>
          <w:i/>
          <w:iCs/>
        </w:rPr>
        <w:t>Code of Federal Regulations</w:t>
      </w:r>
      <w:r w:rsidRPr="006D4339">
        <w:t xml:space="preserve"> (10 CFR 50.65), </w:t>
      </w:r>
      <w:r>
        <w:t>“</w:t>
      </w:r>
      <w:r w:rsidRPr="006D4339">
        <w:t>Requirements for Monitoring the Effectiveness of Maintenance at Nuclear Power Plants</w:t>
      </w:r>
      <w:r>
        <w:t>”</w:t>
      </w:r>
    </w:p>
    <w:p w14:paraId="17F3E83E" w14:textId="178A176F" w:rsidR="003C39BD" w:rsidRPr="003C39BD" w:rsidRDefault="003C39BD" w:rsidP="003C39BD">
      <w:pPr>
        <w:pStyle w:val="BodyText2"/>
      </w:pPr>
      <w:r w:rsidRPr="003C39BD">
        <w:t>Section 50.69 of Part 50 of Title 10 of the Code of Federal Regulations (10 CFR 50.69), “Risk</w:t>
      </w:r>
      <w:r w:rsidR="00AF3B8A">
        <w:noBreakHyphen/>
      </w:r>
      <w:r w:rsidRPr="003C39BD">
        <w:t>Informed Categorization and Treatment of Structures, Systems and Components for Nuclear Power Plants,”</w:t>
      </w:r>
    </w:p>
    <w:p w14:paraId="03214BFF" w14:textId="77777777" w:rsidR="003C39BD" w:rsidRDefault="003C39BD" w:rsidP="003C39BD">
      <w:pPr>
        <w:pStyle w:val="BodyText2"/>
        <w:rPr>
          <w:ins w:id="37" w:author="Author"/>
          <w:rFonts w:eastAsia="Calibri"/>
        </w:rPr>
      </w:pPr>
      <w:r w:rsidRPr="003C39BD">
        <w:t>Technical Specification Task Force 505, “</w:t>
      </w:r>
      <w:r w:rsidRPr="003C39BD">
        <w:rPr>
          <w:rFonts w:eastAsia="Calibri"/>
        </w:rPr>
        <w:t>Provide Risk-Informed Extended Completion Times – RITSTF [Risk-Informed Technical Specification Task Force] Initiative 4b,” (RICT)</w:t>
      </w:r>
    </w:p>
    <w:p w14:paraId="6D3910E0" w14:textId="3EF3032E" w:rsidR="004C2424" w:rsidRDefault="004C2424" w:rsidP="003C39BD">
      <w:pPr>
        <w:pStyle w:val="BodyText2"/>
        <w:rPr>
          <w:ins w:id="38" w:author="Author"/>
          <w:rFonts w:cs="Arial"/>
        </w:rPr>
      </w:pPr>
      <w:ins w:id="39" w:author="Author">
        <w:r w:rsidRPr="00F45BEC">
          <w:rPr>
            <w:rFonts w:cs="Arial"/>
          </w:rPr>
          <w:t>T</w:t>
        </w:r>
        <w:r>
          <w:rPr>
            <w:rFonts w:cs="Arial"/>
          </w:rPr>
          <w:t xml:space="preserve">echnical </w:t>
        </w:r>
        <w:r w:rsidRPr="00F45BEC">
          <w:rPr>
            <w:rFonts w:cs="Arial"/>
          </w:rPr>
          <w:t>S</w:t>
        </w:r>
        <w:r>
          <w:rPr>
            <w:rFonts w:cs="Arial"/>
          </w:rPr>
          <w:t xml:space="preserve">pecification </w:t>
        </w:r>
        <w:r w:rsidRPr="00F45BEC">
          <w:rPr>
            <w:rFonts w:cs="Arial"/>
          </w:rPr>
          <w:t>T</w:t>
        </w:r>
        <w:r>
          <w:rPr>
            <w:rFonts w:cs="Arial"/>
          </w:rPr>
          <w:t xml:space="preserve">ask </w:t>
        </w:r>
        <w:r w:rsidRPr="00F45BEC">
          <w:rPr>
            <w:rFonts w:cs="Arial"/>
          </w:rPr>
          <w:t>F</w:t>
        </w:r>
        <w:r>
          <w:rPr>
            <w:rFonts w:cs="Arial"/>
          </w:rPr>
          <w:t xml:space="preserve">orce </w:t>
        </w:r>
        <w:r w:rsidRPr="00F45BEC">
          <w:rPr>
            <w:rFonts w:cs="Arial"/>
          </w:rPr>
          <w:t>425 “Relocate Surveillance Frequencies to Licensee Control-RITSTF Initiative 5b</w:t>
        </w:r>
        <w:r>
          <w:rPr>
            <w:rFonts w:cs="Arial"/>
          </w:rPr>
          <w:t>,” (SFCP)</w:t>
        </w:r>
      </w:ins>
    </w:p>
    <w:p w14:paraId="4A08EB1D" w14:textId="7391EF35" w:rsidR="00423F45" w:rsidRPr="003C39BD" w:rsidRDefault="00423F45" w:rsidP="003C39BD">
      <w:pPr>
        <w:pStyle w:val="BodyText2"/>
      </w:pPr>
      <w:ins w:id="40" w:author="Author">
        <w:r>
          <w:rPr>
            <w:rFonts w:cs="Arial"/>
          </w:rPr>
          <w:t>“Nuclear Regulatory Commission Enforcement Manual,” Revision 11, February 24,2022 (ML22056A177)</w:t>
        </w:r>
      </w:ins>
    </w:p>
    <w:p w14:paraId="27870A58" w14:textId="1ADD4BD1" w:rsidR="002D483A" w:rsidRDefault="00B75E4B" w:rsidP="003C39BD">
      <w:pPr>
        <w:pStyle w:val="END"/>
      </w:pPr>
      <w:r>
        <w:t>END</w:t>
      </w:r>
    </w:p>
    <w:p w14:paraId="76355E3C" w14:textId="710588FE" w:rsidR="003C39BD" w:rsidRDefault="003C39BD" w:rsidP="003C39BD">
      <w:pPr>
        <w:pStyle w:val="BodyText2"/>
      </w:pPr>
      <w:r>
        <w:t>List of Flowcharts:</w:t>
      </w:r>
      <w:r>
        <w:br/>
        <w:t>Flowchart 1: Assessment of Risk Deficit</w:t>
      </w:r>
      <w:r>
        <w:br/>
        <w:t>Flowchart 2: Assessment of RMAs</w:t>
      </w:r>
    </w:p>
    <w:p w14:paraId="6236B87E" w14:textId="77777777" w:rsidR="003C39BD" w:rsidRDefault="003C39BD" w:rsidP="003C39BD">
      <w:pPr>
        <w:pStyle w:val="BodyText2"/>
      </w:pPr>
      <w:r>
        <w:t>List of Figures:</w:t>
      </w:r>
      <w:r>
        <w:br/>
        <w:t>Attachment 1, Figure 1: Relationship of ICDF to ICDP</w:t>
      </w:r>
      <w:r>
        <w:br/>
        <w:t>Attachment 1, Figure 2: Relationship of ICDFD to ICDPD</w:t>
      </w:r>
    </w:p>
    <w:p w14:paraId="09E91558" w14:textId="6F50BDA9" w:rsidR="003C39BD" w:rsidRDefault="003C39BD" w:rsidP="003C39BD">
      <w:pPr>
        <w:pStyle w:val="BodyText2"/>
      </w:pPr>
      <w:r>
        <w:t>List of Attachments:</w:t>
      </w:r>
      <w:r>
        <w:br/>
        <w:t>Attachment 1:</w:t>
      </w:r>
      <w:r w:rsidRPr="00232AF6">
        <w:t xml:space="preserve"> </w:t>
      </w:r>
      <w:r>
        <w:t>Additional Guidance</w:t>
      </w:r>
      <w:r>
        <w:br/>
        <w:t>Attachment 2: Revision History for IMC 0308 Attachment 3 Appendix K</w:t>
      </w:r>
    </w:p>
    <w:p w14:paraId="70A08D75" w14:textId="77777777" w:rsidR="00D601C3" w:rsidRDefault="00D601C3" w:rsidP="00094365">
      <w:pPr>
        <w:pStyle w:val="attachmenttitle"/>
        <w:sectPr w:rsidR="00D601C3" w:rsidSect="00CD3034">
          <w:footerReference w:type="default" r:id="rId12"/>
          <w:pgSz w:w="12240" w:h="15838"/>
          <w:pgMar w:top="1440" w:right="1440" w:bottom="1440" w:left="1440" w:header="720" w:footer="720" w:gutter="0"/>
          <w:pgNumType w:start="1"/>
          <w:cols w:space="720"/>
          <w:noEndnote/>
          <w:docGrid w:linePitch="299"/>
        </w:sectPr>
      </w:pPr>
    </w:p>
    <w:p w14:paraId="706FD251" w14:textId="3E2F3E48" w:rsidR="002D483A" w:rsidRPr="00864478" w:rsidRDefault="002D483A" w:rsidP="00094365">
      <w:pPr>
        <w:pStyle w:val="attachmenttitle"/>
      </w:pPr>
      <w:r w:rsidRPr="00864478">
        <w:lastRenderedPageBreak/>
        <w:t>A</w:t>
      </w:r>
      <w:r w:rsidR="00066EBD">
        <w:t>ttachment</w:t>
      </w:r>
      <w:r w:rsidRPr="00864478">
        <w:t xml:space="preserve"> 1</w:t>
      </w:r>
      <w:r w:rsidR="00A53CB5">
        <w:t xml:space="preserve">: </w:t>
      </w:r>
      <w:r w:rsidRPr="00864478">
        <w:t>A</w:t>
      </w:r>
      <w:r w:rsidR="00326E6C">
        <w:t>dditional</w:t>
      </w:r>
      <w:r w:rsidRPr="00864478">
        <w:t xml:space="preserve"> G</w:t>
      </w:r>
      <w:r w:rsidR="00326E6C">
        <w:t>uidance</w:t>
      </w:r>
    </w:p>
    <w:p w14:paraId="3303A32A" w14:textId="0F84A0D2" w:rsidR="002D483A" w:rsidRPr="00864478" w:rsidRDefault="002D483A" w:rsidP="00394006">
      <w:pPr>
        <w:pStyle w:val="BodyText"/>
      </w:pPr>
      <w:r w:rsidRPr="00864478">
        <w:t>The following assumptions and defined terms regarding licensee risk assessments and risk management actions (RMAs) are necessary to understand and efficiently use this maintenance rule (a)(4) SDP evaluation tool.</w:t>
      </w:r>
    </w:p>
    <w:p w14:paraId="53BB36CA" w14:textId="63030B7A" w:rsidR="002D483A" w:rsidRPr="00394006" w:rsidRDefault="00A53CB5" w:rsidP="003E5FA3">
      <w:pPr>
        <w:pStyle w:val="BodyText"/>
        <w:keepNext/>
        <w:spacing w:before="440"/>
      </w:pPr>
      <w:r w:rsidRPr="00394006">
        <w:t>0609KA1-01</w:t>
      </w:r>
      <w:r w:rsidRPr="00394006">
        <w:tab/>
      </w:r>
      <w:r w:rsidR="002D483A" w:rsidRPr="00394006">
        <w:t>RISK ASSESSMENTS AND RISK MANAGEMENT ACTIONS</w:t>
      </w:r>
    </w:p>
    <w:p w14:paraId="22C15C84" w14:textId="77777777" w:rsidR="002D483A" w:rsidRPr="00864478" w:rsidRDefault="002D483A" w:rsidP="00394006">
      <w:pPr>
        <w:pStyle w:val="BodyText"/>
      </w:pPr>
      <w:r w:rsidRPr="00864478">
        <w:t>The intent of paragraph (a)(4) is for licensees to appropriately assess the risks of proposed maintenance activities that will:</w:t>
      </w:r>
    </w:p>
    <w:p w14:paraId="772875C9" w14:textId="77777777" w:rsidR="002D483A" w:rsidRPr="00864478" w:rsidRDefault="002D483A" w:rsidP="00D601C3">
      <w:pPr>
        <w:pStyle w:val="ListBullet2"/>
      </w:pPr>
      <w:r w:rsidRPr="00864478">
        <w:t>directly, or may inadvertently, result in equipment being taken out of service</w:t>
      </w:r>
      <w:r w:rsidR="00C63D91" w:rsidRPr="00864478">
        <w:t>,</w:t>
      </w:r>
    </w:p>
    <w:p w14:paraId="1656954A" w14:textId="77777777" w:rsidR="002D483A" w:rsidRPr="00864478" w:rsidRDefault="002D483A" w:rsidP="00D601C3">
      <w:pPr>
        <w:pStyle w:val="ListBullet2"/>
      </w:pPr>
      <w:r w:rsidRPr="00864478">
        <w:t>involve temporary alterations or modifications that could impact SSC operation or performance</w:t>
      </w:r>
      <w:r w:rsidR="00C63D91" w:rsidRPr="00864478">
        <w:t>,</w:t>
      </w:r>
    </w:p>
    <w:p w14:paraId="1A8927AD" w14:textId="77777777" w:rsidR="002D483A" w:rsidRPr="00864478" w:rsidRDefault="002D483A" w:rsidP="00D601C3">
      <w:pPr>
        <w:pStyle w:val="ListBullet2"/>
      </w:pPr>
      <w:r w:rsidRPr="00864478">
        <w:t>be affected by other maintenance activities, plant conditions, or evolutions, and/or</w:t>
      </w:r>
    </w:p>
    <w:p w14:paraId="65E5CF1B" w14:textId="77777777" w:rsidR="002D483A" w:rsidRPr="00864478" w:rsidRDefault="002D483A" w:rsidP="00D601C3">
      <w:pPr>
        <w:pStyle w:val="ListBullet2"/>
      </w:pPr>
      <w:r w:rsidRPr="00864478">
        <w:t>be affected by external events, internal flooding, or containment integrity.</w:t>
      </w:r>
    </w:p>
    <w:p w14:paraId="1018F801" w14:textId="63E2BF30" w:rsidR="002D483A" w:rsidRPr="00F14B62" w:rsidRDefault="002D483A" w:rsidP="00394006">
      <w:pPr>
        <w:pStyle w:val="BodyText"/>
      </w:pPr>
      <w:r w:rsidRPr="00F14B62">
        <w:t>Paragraph (a)(4) requires management of the resultant risk using insights from the assessment.</w:t>
      </w:r>
      <w:r w:rsidR="00F14B62" w:rsidRPr="00F14B62">
        <w:t xml:space="preserve"> </w:t>
      </w:r>
      <w:r w:rsidRPr="00F14B62">
        <w:t xml:space="preserve">Therefore, licensee risk assessments should properly determine the risk impact of planned maintenance configurations to allow effective implementation of RMAs to limit any potential risk increase when maintenance activities are </w:t>
      </w:r>
      <w:proofErr w:type="gramStart"/>
      <w:r w:rsidRPr="00F14B62">
        <w:t>actually being</w:t>
      </w:r>
      <w:proofErr w:type="gramEnd"/>
      <w:r w:rsidRPr="00F14B62">
        <w:t xml:space="preserve"> performed</w:t>
      </w:r>
      <w:r w:rsidR="00DE0721">
        <w:t xml:space="preserve">. </w:t>
      </w:r>
      <w:r w:rsidRPr="00F14B62">
        <w:t>Although the level of complexity in an assessment would be expected to differ from plant to plant, as well as from configuration to configuration within a given plant, it is expected that licensee risk assessments would provide insights for identifying risk</w:t>
      </w:r>
      <w:r w:rsidR="00243E30" w:rsidRPr="00F14B62">
        <w:noBreakHyphen/>
      </w:r>
      <w:r w:rsidRPr="00F14B62">
        <w:t>significant activities and minimizing their durations</w:t>
      </w:r>
      <w:r w:rsidR="00DE0721">
        <w:t xml:space="preserve">. </w:t>
      </w:r>
      <w:r w:rsidRPr="00F14B62">
        <w:t>In general, the following two types of licensee performance deficiencies in meeting (a)(4) requirements can be defined.</w:t>
      </w:r>
      <w:r w:rsidR="000944E4">
        <w:t xml:space="preserve"> </w:t>
      </w:r>
      <w:ins w:id="41" w:author="Author">
        <w:r w:rsidR="00423F45">
          <w:t xml:space="preserve">(Also see NRC Enforcement Manual, Part II-2, </w:t>
        </w:r>
        <w:r w:rsidR="00E23E1C">
          <w:t>S</w:t>
        </w:r>
        <w:r w:rsidR="00423F45">
          <w:t>ections 2.1.11.D and 2.1.11.1D, “Paragraph (a)(4).)</w:t>
        </w:r>
      </w:ins>
    </w:p>
    <w:p w14:paraId="44D280B9" w14:textId="2DF71D46" w:rsidR="00283CEA" w:rsidRDefault="00F50011" w:rsidP="00394006">
      <w:pPr>
        <w:pStyle w:val="Heading2"/>
      </w:pPr>
      <w:r w:rsidRPr="00F50011">
        <w:t>01.01</w:t>
      </w:r>
      <w:r w:rsidRPr="00F50011">
        <w:tab/>
      </w:r>
      <w:r w:rsidR="002D483A" w:rsidRPr="00864478">
        <w:t>Failure to Perform an Adequate Risk Assessment</w:t>
      </w:r>
    </w:p>
    <w:p w14:paraId="7213F306" w14:textId="542FB228" w:rsidR="002D483A" w:rsidRPr="00864478" w:rsidRDefault="002D483A" w:rsidP="00394006">
      <w:pPr>
        <w:pStyle w:val="BodyText2"/>
        <w:ind w:firstLine="0"/>
        <w:rPr>
          <w:rFonts w:cs="Arial"/>
        </w:rPr>
      </w:pPr>
      <w:r w:rsidRPr="00864478">
        <w:rPr>
          <w:rFonts w:cs="Arial"/>
        </w:rPr>
        <w:t>The failure to perform an adequate risk assessment in accordance with 10</w:t>
      </w:r>
      <w:r w:rsidR="00DC6C25">
        <w:rPr>
          <w:rFonts w:cs="Arial"/>
        </w:rPr>
        <w:t xml:space="preserve"> </w:t>
      </w:r>
      <w:r w:rsidRPr="00864478">
        <w:rPr>
          <w:rFonts w:cs="Arial"/>
        </w:rPr>
        <w:t>CFR</w:t>
      </w:r>
      <w:r w:rsidR="00DC6C25">
        <w:rPr>
          <w:rFonts w:cs="Arial"/>
        </w:rPr>
        <w:t xml:space="preserve"> </w:t>
      </w:r>
      <w:r w:rsidRPr="00864478">
        <w:rPr>
          <w:rFonts w:cs="Arial"/>
        </w:rPr>
        <w:t>50.65 (a)(4) prior to the conduct of maintenance activities includes the following deficiencies which result in underestimating the risk.</w:t>
      </w:r>
    </w:p>
    <w:p w14:paraId="17A202D5" w14:textId="77777777" w:rsidR="002D483A" w:rsidRDefault="002D483A" w:rsidP="00EC166F">
      <w:pPr>
        <w:pStyle w:val="BodyText"/>
        <w:numPr>
          <w:ilvl w:val="1"/>
          <w:numId w:val="2"/>
        </w:numPr>
      </w:pPr>
      <w:r w:rsidRPr="00864478">
        <w:t>Failure to perform a risk assessment for maintenance configuration changes.</w:t>
      </w:r>
    </w:p>
    <w:p w14:paraId="5D1B495A" w14:textId="029FB109" w:rsidR="00394006" w:rsidRDefault="00394006" w:rsidP="00EC166F">
      <w:pPr>
        <w:pStyle w:val="BodyText"/>
        <w:numPr>
          <w:ilvl w:val="1"/>
          <w:numId w:val="2"/>
        </w:numPr>
      </w:pPr>
      <w:r w:rsidRPr="00864478">
        <w:t>Failure to update a risk assessment for changes in the assessed plant conditions (e.g., changes in maintenance activities or emergent conditions)</w:t>
      </w:r>
      <w:r>
        <w:t xml:space="preserve">. </w:t>
      </w:r>
      <w:r w:rsidRPr="00864478">
        <w:t>However, performance or re</w:t>
      </w:r>
      <w:r w:rsidRPr="00864478">
        <w:noBreakHyphen/>
        <w:t>evaluation of the assessment should not interfere with, or delay, the operator and/or maintenance crew from taking timely actions to restore the equipment to service or take compensatory actions</w:t>
      </w:r>
      <w:r>
        <w:t xml:space="preserve">. </w:t>
      </w:r>
      <w:r w:rsidRPr="00864478">
        <w:t>If the plant configuration is restored prior to conducting or re</w:t>
      </w:r>
      <w:r w:rsidRPr="00864478">
        <w:noBreakHyphen/>
        <w:t>evaluating the assessment, the assessment need not be conducted, or re</w:t>
      </w:r>
      <w:r w:rsidRPr="00864478">
        <w:noBreakHyphen/>
        <w:t>evaluated if already performed.</w:t>
      </w:r>
    </w:p>
    <w:p w14:paraId="0AC1530E" w14:textId="2C4D98E3" w:rsidR="00394006" w:rsidRDefault="00394006" w:rsidP="00EC166F">
      <w:pPr>
        <w:pStyle w:val="BodyText"/>
        <w:numPr>
          <w:ilvl w:val="1"/>
          <w:numId w:val="2"/>
        </w:numPr>
      </w:pPr>
      <w:r w:rsidRPr="00864478">
        <w:t>Failure to perform a complete risk assessment including all affected/involved SSCs within the scope of SSCs required for (a)(4) assessments, and considering (or adequately considering) all plant</w:t>
      </w:r>
      <w:r w:rsidRPr="00864478">
        <w:noBreakHyphen/>
        <w:t xml:space="preserve">relevant plant conditions or evolutions, external </w:t>
      </w:r>
      <w:r w:rsidRPr="00864478">
        <w:lastRenderedPageBreak/>
        <w:t xml:space="preserve">events (excluding fire, </w:t>
      </w:r>
      <w:r w:rsidRPr="00AF79F7">
        <w:t>unless quantitatively analyzed</w:t>
      </w:r>
      <w:r w:rsidRPr="00864478">
        <w:t xml:space="preserve"> and seismic), internal flooding, and/or containment integrity.</w:t>
      </w:r>
    </w:p>
    <w:p w14:paraId="71F31703" w14:textId="13026DE9" w:rsidR="00394006" w:rsidRDefault="00394006" w:rsidP="00EC166F">
      <w:pPr>
        <w:pStyle w:val="BodyText"/>
        <w:numPr>
          <w:ilvl w:val="1"/>
          <w:numId w:val="2"/>
        </w:numPr>
      </w:pPr>
      <w:r w:rsidRPr="00864478">
        <w:t>Failure to consider maintenance activities which have historically had a high likelihood of introducing a transient leading to an initiating event that would result in risk</w:t>
      </w:r>
      <w:r w:rsidRPr="00864478">
        <w:noBreakHyphen/>
        <w:t>significant configurations.</w:t>
      </w:r>
    </w:p>
    <w:p w14:paraId="1AADA0D9" w14:textId="0AA6866F" w:rsidR="00394006" w:rsidRDefault="00394006" w:rsidP="00EC166F">
      <w:pPr>
        <w:pStyle w:val="BodyText"/>
        <w:numPr>
          <w:ilvl w:val="1"/>
          <w:numId w:val="2"/>
        </w:numPr>
      </w:pPr>
      <w:r w:rsidRPr="00864478">
        <w:t>Improper use of the risk assessment tool or process (i.e., beyond its capabilities or limitations, or under plant conditions for which it was neither designed nor in accordance with site procedures).</w:t>
      </w:r>
    </w:p>
    <w:p w14:paraId="1A65FB62" w14:textId="3D96245E" w:rsidR="00394006" w:rsidRDefault="00394006" w:rsidP="00EC166F">
      <w:pPr>
        <w:pStyle w:val="BodyText"/>
        <w:numPr>
          <w:ilvl w:val="1"/>
          <w:numId w:val="2"/>
        </w:numPr>
      </w:pPr>
      <w:r w:rsidRPr="00864478">
        <w:t>Deficient risk</w:t>
      </w:r>
      <w:r w:rsidRPr="00864478">
        <w:noBreakHyphen/>
        <w:t>informed evaluation process for limiting the scope of SSCs to be included in (a)(4) risk assessments as identified by NRC inspection (e.g., IP 62709).</w:t>
      </w:r>
    </w:p>
    <w:p w14:paraId="3109F6B7" w14:textId="2DED78E6" w:rsidR="00394006" w:rsidRPr="00864478" w:rsidRDefault="00394006" w:rsidP="00EC166F">
      <w:pPr>
        <w:pStyle w:val="BodyText"/>
        <w:numPr>
          <w:ilvl w:val="1"/>
          <w:numId w:val="2"/>
        </w:numPr>
      </w:pPr>
      <w:r w:rsidRPr="00864478">
        <w:t>Flawed risk assessment tool or process as identified by NRC inspection (e.g., IP</w:t>
      </w:r>
      <w:r w:rsidR="00E23E1C">
        <w:t> </w:t>
      </w:r>
      <w:r w:rsidRPr="00864478">
        <w:t>62709).</w:t>
      </w:r>
    </w:p>
    <w:p w14:paraId="7C4FD81C" w14:textId="77777777" w:rsidR="002D483A" w:rsidRPr="00864478" w:rsidRDefault="002D483A" w:rsidP="00394006">
      <w:pPr>
        <w:pStyle w:val="BodyText2"/>
        <w:ind w:firstLine="0"/>
        <w:rPr>
          <w:rFonts w:cs="Arial"/>
        </w:rPr>
      </w:pPr>
      <w:r w:rsidRPr="00864478">
        <w:rPr>
          <w:rFonts w:cs="Arial"/>
        </w:rPr>
        <w:t>Underestimating or not estimating the risk of maintenance activities may not significantly increase the expected overall plant risk, in terms of core damage frequency (CDF) or large early release frequency (LERF)</w:t>
      </w:r>
      <w:r w:rsidR="00DE0721">
        <w:rPr>
          <w:rFonts w:cs="Arial"/>
        </w:rPr>
        <w:t xml:space="preserve">. </w:t>
      </w:r>
      <w:r w:rsidRPr="00864478">
        <w:rPr>
          <w:rFonts w:cs="Arial"/>
        </w:rPr>
        <w:t>However, underestimating the risk may result in lack of risk awareness that could preclude RMAs and allow a high</w:t>
      </w:r>
      <w:r w:rsidR="00243E30" w:rsidRPr="00864478">
        <w:rPr>
          <w:rFonts w:cs="Arial"/>
        </w:rPr>
        <w:noBreakHyphen/>
      </w:r>
      <w:r w:rsidRPr="00864478">
        <w:rPr>
          <w:rFonts w:cs="Arial"/>
        </w:rPr>
        <w:t>risk configuration to persist unrecognized and uncompensated</w:t>
      </w:r>
      <w:r w:rsidR="00DE0721">
        <w:rPr>
          <w:rFonts w:cs="Arial"/>
        </w:rPr>
        <w:t xml:space="preserve">. </w:t>
      </w:r>
      <w:r w:rsidRPr="00864478">
        <w:rPr>
          <w:rFonts w:cs="Arial"/>
        </w:rPr>
        <w:t>Allowing a high</w:t>
      </w:r>
      <w:r w:rsidR="00243E30" w:rsidRPr="00864478">
        <w:rPr>
          <w:rFonts w:cs="Arial"/>
        </w:rPr>
        <w:noBreakHyphen/>
      </w:r>
      <w:r w:rsidRPr="00864478">
        <w:rPr>
          <w:rFonts w:cs="Arial"/>
        </w:rPr>
        <w:t>risk configuration with an unassessed CDF increase to persist longer than necessary, or desirable, will increase the exposure time and hence the incremental (integrated) core damage probability (ICDP) and/or the incremental large early release probability (ILERP) as defined below</w:t>
      </w:r>
      <w:r w:rsidR="00DE0721">
        <w:rPr>
          <w:rFonts w:cs="Arial"/>
        </w:rPr>
        <w:t xml:space="preserve">. </w:t>
      </w:r>
      <w:r w:rsidRPr="00864478">
        <w:rPr>
          <w:rFonts w:cs="Arial"/>
        </w:rPr>
        <w:t xml:space="preserve">Finally, unawareness of unassessed or inadequately assessed risk may allow actions or events to occur that could directly increase risk or hamper recovery from accidents or transients. </w:t>
      </w:r>
    </w:p>
    <w:p w14:paraId="31DDE2D6" w14:textId="77777777" w:rsidR="002D483A" w:rsidRPr="00864478" w:rsidRDefault="002D483A" w:rsidP="00394006">
      <w:pPr>
        <w:pStyle w:val="BodyText2"/>
        <w:ind w:firstLine="0"/>
        <w:rPr>
          <w:rFonts w:cs="Arial"/>
        </w:rPr>
      </w:pPr>
      <w:r w:rsidRPr="00864478">
        <w:rPr>
          <w:rFonts w:cs="Arial"/>
        </w:rPr>
        <w:t>Licensees that have adopted RMA color thresholds that are not ICDP or ILERP based, may need to have performance converted to correspond to a probability unit of measure</w:t>
      </w:r>
      <w:r w:rsidR="00DE0721">
        <w:rPr>
          <w:rFonts w:cs="Arial"/>
        </w:rPr>
        <w:t xml:space="preserve">. </w:t>
      </w:r>
    </w:p>
    <w:p w14:paraId="209E177A" w14:textId="17959533" w:rsidR="00283CEA" w:rsidRDefault="00F50011" w:rsidP="00394006">
      <w:pPr>
        <w:pStyle w:val="Heading2"/>
      </w:pPr>
      <w:r w:rsidRPr="00F50011">
        <w:t>01.02</w:t>
      </w:r>
      <w:r w:rsidRPr="00F50011">
        <w:tab/>
      </w:r>
      <w:r w:rsidR="002D483A" w:rsidRPr="00864478">
        <w:t>Failure to Manage Risk</w:t>
      </w:r>
    </w:p>
    <w:p w14:paraId="35C3CC37" w14:textId="5ED15B07" w:rsidR="002D483A" w:rsidRPr="00864478" w:rsidRDefault="002D483A" w:rsidP="00394006">
      <w:pPr>
        <w:pStyle w:val="BodyText2"/>
        <w:ind w:firstLine="0"/>
        <w:rPr>
          <w:rFonts w:cs="Arial"/>
        </w:rPr>
      </w:pPr>
      <w:r w:rsidRPr="00864478">
        <w:rPr>
          <w:rFonts w:cs="Arial"/>
        </w:rPr>
        <w:t>Failure to manage the risk impacts of proposed maintenance activities means a failure to implement, in whole or in part, the key elements of the licensee</w:t>
      </w:r>
      <w:r w:rsidR="00E07E37" w:rsidRPr="00864478">
        <w:rPr>
          <w:rFonts w:cs="Arial"/>
        </w:rPr>
        <w:t>’</w:t>
      </w:r>
      <w:r w:rsidRPr="00864478">
        <w:rPr>
          <w:rFonts w:cs="Arial"/>
        </w:rPr>
        <w:t>s risk management program</w:t>
      </w:r>
      <w:r w:rsidR="00DE0721">
        <w:rPr>
          <w:rFonts w:cs="Arial"/>
        </w:rPr>
        <w:t xml:space="preserve">. </w:t>
      </w:r>
      <w:r w:rsidRPr="00864478">
        <w:rPr>
          <w:rFonts w:cs="Arial"/>
        </w:rPr>
        <w:t>However, this deficiency will not result in an additional risk increase to the assessed risk of the maintenance configuration in terms of CDF or LERF</w:t>
      </w:r>
      <w:r w:rsidR="00DE0721">
        <w:rPr>
          <w:rFonts w:cs="Arial"/>
        </w:rPr>
        <w:t xml:space="preserve">. </w:t>
      </w:r>
      <w:r w:rsidRPr="00864478">
        <w:rPr>
          <w:rFonts w:cs="Arial"/>
        </w:rPr>
        <w:t>Measures to minimize the duration of the risk associated with a maintenance activity/configuration are a principal RMA</w:t>
      </w:r>
      <w:r w:rsidR="00DE0721">
        <w:rPr>
          <w:rFonts w:cs="Arial"/>
        </w:rPr>
        <w:t xml:space="preserve">. </w:t>
      </w:r>
      <w:r w:rsidRPr="00864478">
        <w:rPr>
          <w:rFonts w:cs="Arial"/>
        </w:rPr>
        <w:t>Nevertheless, failure to implement such measures when they are possible and practicable will allow the ICDP and/or the ILERP to increase further as the elevated risk condition persists</w:t>
      </w:r>
      <w:r w:rsidR="00DE0721">
        <w:rPr>
          <w:rFonts w:cs="Arial"/>
        </w:rPr>
        <w:t xml:space="preserve">. </w:t>
      </w:r>
      <w:r w:rsidRPr="00864478">
        <w:rPr>
          <w:rFonts w:cs="Arial"/>
        </w:rPr>
        <w:t>Appropriate and suitable RMAs can only reduce the risk incurred from a given configuration change.</w:t>
      </w:r>
    </w:p>
    <w:p w14:paraId="07DF5BC6" w14:textId="77777777" w:rsidR="002D483A" w:rsidRPr="00864478" w:rsidRDefault="002D483A" w:rsidP="00394006">
      <w:pPr>
        <w:pStyle w:val="BodyText2"/>
        <w:ind w:firstLine="0"/>
        <w:rPr>
          <w:rFonts w:cs="Arial"/>
        </w:rPr>
      </w:pPr>
      <w:r w:rsidRPr="00864478">
        <w:rPr>
          <w:rFonts w:cs="Arial"/>
        </w:rPr>
        <w:t>RMAs should be implemented in a graduated manner, commensurate with various increases above the plant</w:t>
      </w:r>
      <w:r w:rsidR="00E07E37" w:rsidRPr="00864478">
        <w:rPr>
          <w:rFonts w:cs="Arial"/>
        </w:rPr>
        <w:t>’</w:t>
      </w:r>
      <w:r w:rsidRPr="00864478">
        <w:rPr>
          <w:rFonts w:cs="Arial"/>
        </w:rPr>
        <w:t>s baseline risk, to control the overall risk impact of an assessed maintenance configuration</w:t>
      </w:r>
      <w:r w:rsidR="00DE0721">
        <w:rPr>
          <w:rFonts w:cs="Arial"/>
        </w:rPr>
        <w:t xml:space="preserve">. </w:t>
      </w:r>
      <w:r w:rsidRPr="00864478">
        <w:rPr>
          <w:rFonts w:cs="Arial"/>
        </w:rPr>
        <w:t>However, licensees use a variety of methods for categorizing risk significance and managing the risk according to the significance category.</w:t>
      </w:r>
    </w:p>
    <w:p w14:paraId="3A8A9B96" w14:textId="2BCE8558" w:rsidR="002D483A" w:rsidRPr="00864478" w:rsidRDefault="00133339" w:rsidP="00394006">
      <w:pPr>
        <w:pStyle w:val="BodyText2"/>
        <w:ind w:firstLine="0"/>
        <w:rPr>
          <w:rFonts w:cs="Arial"/>
        </w:rPr>
      </w:pPr>
      <w:r w:rsidRPr="00AF79F7">
        <w:rPr>
          <w:rFonts w:cs="Arial"/>
        </w:rPr>
        <w:t>NUMARC 93</w:t>
      </w:r>
      <w:r>
        <w:rPr>
          <w:rFonts w:cs="Arial"/>
        </w:rPr>
        <w:noBreakHyphen/>
      </w:r>
      <w:r w:rsidRPr="00AF79F7">
        <w:rPr>
          <w:rFonts w:cs="Arial"/>
        </w:rPr>
        <w:t>01 is endorsed by the NRC in Regulatory Guide 1.160</w:t>
      </w:r>
      <w:r w:rsidR="00DE0721">
        <w:rPr>
          <w:rFonts w:cs="Arial"/>
        </w:rPr>
        <w:t xml:space="preserve">. </w:t>
      </w:r>
      <w:r w:rsidR="002D483A" w:rsidRPr="00864478">
        <w:rPr>
          <w:rFonts w:cs="Arial"/>
        </w:rPr>
        <w:t xml:space="preserve">RMA levels or categories/bands </w:t>
      </w:r>
      <w:r w:rsidR="00A266B0" w:rsidRPr="00864478">
        <w:rPr>
          <w:rFonts w:cs="Arial"/>
        </w:rPr>
        <w:t xml:space="preserve">were </w:t>
      </w:r>
      <w:r w:rsidR="002D483A" w:rsidRPr="00864478">
        <w:rPr>
          <w:rFonts w:cs="Arial"/>
        </w:rPr>
        <w:t>prescribed in the revised Section 11 of NUMARC 93</w:t>
      </w:r>
      <w:r w:rsidR="00243E30" w:rsidRPr="00864478">
        <w:rPr>
          <w:rFonts w:cs="Arial"/>
        </w:rPr>
        <w:noBreakHyphen/>
      </w:r>
      <w:r w:rsidR="002D483A" w:rsidRPr="00864478">
        <w:rPr>
          <w:rFonts w:cs="Arial"/>
        </w:rPr>
        <w:t xml:space="preserve">01, </w:t>
      </w:r>
      <w:r w:rsidR="002D483A" w:rsidRPr="00864478">
        <w:rPr>
          <w:rFonts w:cs="Arial"/>
        </w:rPr>
        <w:lastRenderedPageBreak/>
        <w:t>Revision</w:t>
      </w:r>
      <w:r w:rsidR="00AF3B8A">
        <w:rPr>
          <w:rFonts w:cs="Arial"/>
        </w:rPr>
        <w:t> </w:t>
      </w:r>
      <w:r w:rsidR="002D483A" w:rsidRPr="00864478">
        <w:rPr>
          <w:rFonts w:cs="Arial"/>
        </w:rPr>
        <w:t>2, and subsequently incorporated in Revision 3</w:t>
      </w:r>
      <w:r w:rsidR="00A266B0" w:rsidRPr="00864478">
        <w:rPr>
          <w:rFonts w:cs="Arial"/>
        </w:rPr>
        <w:t xml:space="preserve"> </w:t>
      </w:r>
      <w:r w:rsidRPr="00AF79F7">
        <w:rPr>
          <w:rFonts w:cs="Arial"/>
        </w:rPr>
        <w:t>and Revision 4F</w:t>
      </w:r>
      <w:r w:rsidRPr="00864478">
        <w:rPr>
          <w:rFonts w:cs="Arial"/>
        </w:rPr>
        <w:t xml:space="preserve"> </w:t>
      </w:r>
      <w:r w:rsidR="002D483A" w:rsidRPr="00864478">
        <w:rPr>
          <w:rFonts w:cs="Arial"/>
        </w:rPr>
        <w:t>of NUMARC</w:t>
      </w:r>
      <w:r w:rsidR="00AF3B8A">
        <w:rPr>
          <w:rFonts w:cs="Arial"/>
        </w:rPr>
        <w:t> </w:t>
      </w:r>
      <w:r w:rsidR="002D483A" w:rsidRPr="00864478">
        <w:rPr>
          <w:rFonts w:cs="Arial"/>
        </w:rPr>
        <w:t>93</w:t>
      </w:r>
      <w:r w:rsidR="00243E30" w:rsidRPr="00864478">
        <w:rPr>
          <w:rFonts w:cs="Arial"/>
        </w:rPr>
        <w:noBreakHyphen/>
      </w:r>
      <w:r w:rsidR="002D483A" w:rsidRPr="00864478">
        <w:rPr>
          <w:rFonts w:cs="Arial"/>
        </w:rPr>
        <w:t>01</w:t>
      </w:r>
      <w:r w:rsidR="00DE0721">
        <w:rPr>
          <w:rFonts w:cs="Arial"/>
        </w:rPr>
        <w:t xml:space="preserve">. </w:t>
      </w:r>
      <w:r w:rsidR="002D483A" w:rsidRPr="00864478">
        <w:rPr>
          <w:rFonts w:cs="Arial"/>
        </w:rPr>
        <w:t>These risk bands are defined in terms of the ICDP, making them readily comparable to the risk levels used in determining the significance of the risk deficits</w:t>
      </w:r>
      <w:r w:rsidR="00DE0721">
        <w:rPr>
          <w:rFonts w:cs="Arial"/>
        </w:rPr>
        <w:t xml:space="preserve">. </w:t>
      </w:r>
      <w:r w:rsidR="002D483A" w:rsidRPr="00864478">
        <w:rPr>
          <w:rFonts w:cs="Arial"/>
        </w:rPr>
        <w:t>For licensees that have adopted this guidance, normal work controls are allowed by site procedures for ICDPs less than 1E</w:t>
      </w:r>
      <w:r w:rsidR="00243E30" w:rsidRPr="00864478">
        <w:rPr>
          <w:rFonts w:cs="Arial"/>
        </w:rPr>
        <w:noBreakHyphen/>
      </w:r>
      <w:r w:rsidR="002D483A" w:rsidRPr="00864478">
        <w:rPr>
          <w:rFonts w:cs="Arial"/>
        </w:rPr>
        <w:t>6</w:t>
      </w:r>
      <w:r w:rsidR="00DE0721">
        <w:rPr>
          <w:rFonts w:cs="Arial"/>
        </w:rPr>
        <w:t xml:space="preserve">. </w:t>
      </w:r>
      <w:r w:rsidR="002D483A" w:rsidRPr="00864478">
        <w:rPr>
          <w:rFonts w:cs="Arial"/>
        </w:rPr>
        <w:t>For ICDPs of 1E</w:t>
      </w:r>
      <w:r w:rsidR="00243E30" w:rsidRPr="00864478">
        <w:rPr>
          <w:rFonts w:cs="Arial"/>
        </w:rPr>
        <w:noBreakHyphen/>
      </w:r>
      <w:r w:rsidR="002D483A" w:rsidRPr="00864478">
        <w:rPr>
          <w:rFonts w:cs="Arial"/>
        </w:rPr>
        <w:t>6 or greater, RMAs are prescribed</w:t>
      </w:r>
      <w:r w:rsidR="00DE0721">
        <w:rPr>
          <w:rFonts w:cs="Arial"/>
        </w:rPr>
        <w:t xml:space="preserve">. </w:t>
      </w:r>
      <w:r w:rsidR="002D483A" w:rsidRPr="00864478">
        <w:rPr>
          <w:rFonts w:cs="Arial"/>
        </w:rPr>
        <w:t>Section 11 of NUMARC 93</w:t>
      </w:r>
      <w:r w:rsidR="00243E30" w:rsidRPr="00864478">
        <w:rPr>
          <w:rFonts w:cs="Arial"/>
        </w:rPr>
        <w:noBreakHyphen/>
      </w:r>
      <w:r w:rsidR="002D483A" w:rsidRPr="00864478">
        <w:rPr>
          <w:rFonts w:cs="Arial"/>
        </w:rPr>
        <w:t>01 states that maintenance risk configurations above ICDP value of 1E</w:t>
      </w:r>
      <w:r w:rsidR="00243E30" w:rsidRPr="00864478">
        <w:rPr>
          <w:rFonts w:cs="Arial"/>
        </w:rPr>
        <w:noBreakHyphen/>
      </w:r>
      <w:r w:rsidR="002D483A" w:rsidRPr="00864478">
        <w:rPr>
          <w:rFonts w:cs="Arial"/>
        </w:rPr>
        <w:t>5 should not be entered voluntarily</w:t>
      </w:r>
      <w:r w:rsidR="00DE0721">
        <w:rPr>
          <w:rFonts w:cs="Arial"/>
        </w:rPr>
        <w:t xml:space="preserve">. </w:t>
      </w:r>
      <w:r w:rsidR="002D483A" w:rsidRPr="00864478">
        <w:rPr>
          <w:rFonts w:cs="Arial"/>
        </w:rPr>
        <w:t xml:space="preserve">Site procedures will prohibit this activity entirely or will allow it only with </w:t>
      </w:r>
      <w:proofErr w:type="gramStart"/>
      <w:r w:rsidR="002D483A" w:rsidRPr="00864478">
        <w:rPr>
          <w:rFonts w:cs="Arial"/>
        </w:rPr>
        <w:t>fairly rigorous</w:t>
      </w:r>
      <w:proofErr w:type="gramEnd"/>
      <w:r w:rsidR="002D483A" w:rsidRPr="00864478">
        <w:rPr>
          <w:rFonts w:cs="Arial"/>
        </w:rPr>
        <w:t xml:space="preserve"> restrictions that typically include the plant manager</w:t>
      </w:r>
      <w:r w:rsidR="00E07E37" w:rsidRPr="00864478">
        <w:rPr>
          <w:rFonts w:cs="Arial"/>
        </w:rPr>
        <w:t>’</w:t>
      </w:r>
      <w:r w:rsidR="002D483A" w:rsidRPr="00864478">
        <w:rPr>
          <w:rFonts w:cs="Arial"/>
        </w:rPr>
        <w:t>s written permission along with extensive RMAs</w:t>
      </w:r>
      <w:r w:rsidR="00DE0721">
        <w:rPr>
          <w:rFonts w:cs="Arial"/>
        </w:rPr>
        <w:t xml:space="preserve">. </w:t>
      </w:r>
      <w:r w:rsidR="002D483A" w:rsidRPr="00864478">
        <w:rPr>
          <w:rFonts w:cs="Arial"/>
        </w:rPr>
        <w:t>Site procedures may further define specific detailed RMAs or plans for routinely allowable risk categories as well</w:t>
      </w:r>
      <w:r w:rsidR="00DE0721">
        <w:rPr>
          <w:rFonts w:cs="Arial"/>
        </w:rPr>
        <w:t xml:space="preserve">. </w:t>
      </w:r>
      <w:r w:rsidR="002D483A" w:rsidRPr="00864478">
        <w:rPr>
          <w:rFonts w:cs="Arial"/>
        </w:rPr>
        <w:t>It should be noted that when evaluating the adequacy of a licensee</w:t>
      </w:r>
      <w:r w:rsidR="00E07E37" w:rsidRPr="00864478">
        <w:rPr>
          <w:rFonts w:cs="Arial"/>
        </w:rPr>
        <w:t>’</w:t>
      </w:r>
      <w:r w:rsidR="002D483A" w:rsidRPr="00864478">
        <w:rPr>
          <w:rFonts w:cs="Arial"/>
        </w:rPr>
        <w:t>s RMAs, the inspector should consider only those actions that could have potential risk implications and are required by the licensee</w:t>
      </w:r>
      <w:r w:rsidR="00E07E37" w:rsidRPr="00864478">
        <w:rPr>
          <w:rFonts w:cs="Arial"/>
        </w:rPr>
        <w:t>’</w:t>
      </w:r>
      <w:r w:rsidR="002D483A" w:rsidRPr="00864478">
        <w:rPr>
          <w:rFonts w:cs="Arial"/>
        </w:rPr>
        <w:t>s procedures, such as working around the clock, installing backup equipment, and reducing duration of maintenance activity.</w:t>
      </w:r>
    </w:p>
    <w:p w14:paraId="5D8644B4" w14:textId="0A867632" w:rsidR="002D483A" w:rsidRPr="00394006" w:rsidRDefault="00A53CB5" w:rsidP="00C4069D">
      <w:pPr>
        <w:pStyle w:val="BodyText"/>
        <w:keepNext/>
        <w:spacing w:before="440"/>
      </w:pPr>
      <w:r w:rsidRPr="00394006">
        <w:t>0609KA1-02</w:t>
      </w:r>
      <w:r w:rsidRPr="00394006">
        <w:tab/>
      </w:r>
      <w:r w:rsidR="002D483A" w:rsidRPr="00394006">
        <w:t>DEFINITIONS</w:t>
      </w:r>
    </w:p>
    <w:p w14:paraId="2C4DD64E" w14:textId="77777777" w:rsidR="002D483A" w:rsidRPr="00864478" w:rsidRDefault="002D483A" w:rsidP="00CE0EC6">
      <w:pPr>
        <w:pStyle w:val="BodyText"/>
      </w:pPr>
      <w:r w:rsidRPr="00864478">
        <w:t>The following are definitions of terms used throughout this SDP</w:t>
      </w:r>
      <w:r w:rsidR="00F14B62">
        <w:t>.</w:t>
      </w:r>
    </w:p>
    <w:p w14:paraId="16701832" w14:textId="00F611DF" w:rsidR="0028086B" w:rsidRPr="00CE0EC6" w:rsidRDefault="002D483A" w:rsidP="00CE0EC6">
      <w:pPr>
        <w:pStyle w:val="BodyText"/>
        <w:rPr>
          <w:u w:val="single"/>
        </w:rPr>
      </w:pPr>
      <w:r w:rsidRPr="00CE0EC6">
        <w:rPr>
          <w:u w:val="single"/>
        </w:rPr>
        <w:t>Incremental Core Damage Frequency (ICDF)</w:t>
      </w:r>
    </w:p>
    <w:p w14:paraId="0083BB50" w14:textId="150C5D9D" w:rsidR="002D483A" w:rsidRPr="00864478" w:rsidRDefault="002D483A" w:rsidP="00CE0EC6">
      <w:pPr>
        <w:pStyle w:val="BodyText"/>
      </w:pPr>
      <w:r w:rsidRPr="00864478">
        <w:t>The ICDF is the difference between the actual, adequately assessed, maintenance risk (configuration</w:t>
      </w:r>
      <w:r w:rsidR="00243E30" w:rsidRPr="00864478">
        <w:noBreakHyphen/>
      </w:r>
      <w:r w:rsidRPr="00864478">
        <w:t>specific CDF) and the zero</w:t>
      </w:r>
      <w:r w:rsidR="00243E30" w:rsidRPr="00864478">
        <w:noBreakHyphen/>
      </w:r>
      <w:r w:rsidRPr="00864478">
        <w:t>maintenance CDF</w:t>
      </w:r>
      <w:r w:rsidR="00DE0721">
        <w:t xml:space="preserve">. </w:t>
      </w:r>
      <w:r w:rsidRPr="00864478">
        <w:t>The configuration</w:t>
      </w:r>
      <w:r w:rsidR="00243E30" w:rsidRPr="00864478">
        <w:noBreakHyphen/>
      </w:r>
      <w:r w:rsidRPr="00864478">
        <w:t>specific CDF or ICDF are annualized risk estimates with the out</w:t>
      </w:r>
      <w:r w:rsidR="00243E30" w:rsidRPr="00864478">
        <w:noBreakHyphen/>
      </w:r>
      <w:r w:rsidRPr="00864478">
        <w:t>of</w:t>
      </w:r>
      <w:r w:rsidR="00243E30" w:rsidRPr="00864478">
        <w:noBreakHyphen/>
      </w:r>
      <w:r w:rsidRPr="00864478">
        <w:t>service or otherwise affected SSCs considered unavailable</w:t>
      </w:r>
      <w:r w:rsidR="00DE0721">
        <w:t xml:space="preserve">. </w:t>
      </w:r>
    </w:p>
    <w:p w14:paraId="140D34AE" w14:textId="61FC91DC" w:rsidR="0028086B" w:rsidRPr="00CE0EC6" w:rsidRDefault="002D483A" w:rsidP="00CE0EC6">
      <w:pPr>
        <w:pStyle w:val="BodyText"/>
        <w:rPr>
          <w:u w:val="single"/>
        </w:rPr>
      </w:pPr>
      <w:r w:rsidRPr="00CE0EC6">
        <w:rPr>
          <w:u w:val="single"/>
        </w:rPr>
        <w:t>Incremental Core Damage Probability (ICDP)</w:t>
      </w:r>
    </w:p>
    <w:p w14:paraId="4A7705A7" w14:textId="1B6F333C" w:rsidR="002D483A" w:rsidRDefault="002D483A" w:rsidP="00CE0EC6">
      <w:pPr>
        <w:pStyle w:val="BodyText"/>
      </w:pPr>
      <w:r w:rsidRPr="00864478">
        <w:t xml:space="preserve">The ICDP is the product of the incremental CDF and the annual fraction of the duration of the configuration [i.e., ICDP = ICDF x (duration in hours) </w:t>
      </w:r>
      <w:r w:rsidR="00E07E37" w:rsidRPr="00864478">
        <w:t>÷</w:t>
      </w:r>
      <w:r w:rsidRPr="00864478">
        <w:t xml:space="preserve"> (8760 hours per reactor</w:t>
      </w:r>
      <w:r w:rsidR="00DC6C25">
        <w:t>-</w:t>
      </w:r>
      <w:r w:rsidRPr="00864478">
        <w:t>year)]</w:t>
      </w:r>
      <w:r w:rsidR="00DE0721">
        <w:t xml:space="preserve">. </w:t>
      </w:r>
      <w:r w:rsidRPr="00864478">
        <w:t>Note that the ICDP is sometimes expressed as the integrated or integral ICDP (i.e., the delta CDF or ICDF integrated over the time of its duration which increases as the elevated</w:t>
      </w:r>
      <w:r w:rsidR="00243E30" w:rsidRPr="00864478">
        <w:noBreakHyphen/>
      </w:r>
      <w:r w:rsidRPr="00864478">
        <w:t>risk configuration persists)</w:t>
      </w:r>
      <w:r w:rsidR="00DE0721">
        <w:t xml:space="preserve">. </w:t>
      </w:r>
      <w:r w:rsidRPr="00864478">
        <w:t>Figure 1 is a graphical representation of this concept.</w:t>
      </w:r>
    </w:p>
    <w:p w14:paraId="2644110D" w14:textId="1ACAA03D" w:rsidR="002D483A" w:rsidRPr="00864478" w:rsidRDefault="00D77A99" w:rsidP="00421B04">
      <w:pPr>
        <w:pStyle w:val="BodyText"/>
        <w:jc w:val="center"/>
      </w:pPr>
      <w:r w:rsidRPr="00D77A99">
        <w:rPr>
          <w:noProof/>
        </w:rPr>
        <w:lastRenderedPageBreak/>
        <w:drawing>
          <wp:inline distT="0" distB="0" distL="0" distR="0" wp14:anchorId="12F9B97E" wp14:editId="2020863D">
            <wp:extent cx="4150766" cy="3042000"/>
            <wp:effectExtent l="0" t="0" r="2540" b="6350"/>
            <wp:docPr id="16341142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114277" name=""/>
                    <pic:cNvPicPr/>
                  </pic:nvPicPr>
                  <pic:blipFill>
                    <a:blip r:embed="rId13">
                      <a:extLst>
                        <a:ext uri="{28A0092B-C50C-407E-A947-70E740481C1C}">
                          <a14:useLocalDpi xmlns:a14="http://schemas.microsoft.com/office/drawing/2010/main" val="0"/>
                        </a:ext>
                      </a:extLst>
                    </a:blip>
                    <a:stretch>
                      <a:fillRect/>
                    </a:stretch>
                  </pic:blipFill>
                  <pic:spPr>
                    <a:xfrm>
                      <a:off x="0" y="0"/>
                      <a:ext cx="4188272" cy="3069487"/>
                    </a:xfrm>
                    <a:prstGeom prst="rect">
                      <a:avLst/>
                    </a:prstGeom>
                  </pic:spPr>
                </pic:pic>
              </a:graphicData>
            </a:graphic>
          </wp:inline>
        </w:drawing>
      </w:r>
    </w:p>
    <w:p w14:paraId="160B7E25" w14:textId="37297B29" w:rsidR="00C143FA" w:rsidRPr="00C143FA" w:rsidRDefault="002D483A" w:rsidP="00421B04">
      <w:pPr>
        <w:pStyle w:val="BodyText"/>
        <w:keepNext/>
        <w:rPr>
          <w:u w:val="single"/>
        </w:rPr>
      </w:pPr>
      <w:r w:rsidRPr="00C143FA">
        <w:rPr>
          <w:u w:val="single"/>
        </w:rPr>
        <w:t>Incremental Core Damage Frequency Deficit (ICDFD)</w:t>
      </w:r>
      <w:r w:rsidR="00DE0721" w:rsidRPr="00C143FA">
        <w:rPr>
          <w:u w:val="single"/>
        </w:rPr>
        <w:t>.</w:t>
      </w:r>
    </w:p>
    <w:p w14:paraId="5DD6FA1A" w14:textId="730EB390" w:rsidR="002D483A" w:rsidRPr="00864478" w:rsidRDefault="002D483A" w:rsidP="00C143FA">
      <w:pPr>
        <w:pStyle w:val="BodyText"/>
      </w:pPr>
      <w:r w:rsidRPr="00864478">
        <w:t>The ICDFD is that portion of the ICDF defined as the difference between the actual maintenance</w:t>
      </w:r>
      <w:r w:rsidR="00243E30" w:rsidRPr="00864478">
        <w:noBreakHyphen/>
      </w:r>
      <w:r w:rsidRPr="00864478">
        <w:t>configuration</w:t>
      </w:r>
      <w:r w:rsidR="00243E30" w:rsidRPr="00864478">
        <w:noBreakHyphen/>
      </w:r>
      <w:r w:rsidRPr="00864478">
        <w:t xml:space="preserve">specific CDF (called </w:t>
      </w:r>
      <w:proofErr w:type="spellStart"/>
      <w:r w:rsidRPr="00864478">
        <w:t>ICDF</w:t>
      </w:r>
      <w:r w:rsidRPr="00864478">
        <w:rPr>
          <w:bCs/>
          <w:vertAlign w:val="subscript"/>
        </w:rPr>
        <w:t>actual</w:t>
      </w:r>
      <w:proofErr w:type="spellEnd"/>
      <w:r w:rsidRPr="00864478">
        <w:t xml:space="preserve"> for purposes of this definition) and the maintenance</w:t>
      </w:r>
      <w:r w:rsidR="00243E30" w:rsidRPr="00864478">
        <w:noBreakHyphen/>
      </w:r>
      <w:r w:rsidRPr="00864478">
        <w:t>related ICDF as originally and inadequately assessed (flawed) by the licensee (</w:t>
      </w:r>
      <w:proofErr w:type="spellStart"/>
      <w:r w:rsidRPr="00864478">
        <w:t>ICDF</w:t>
      </w:r>
      <w:r w:rsidRPr="00864478">
        <w:rPr>
          <w:bCs/>
          <w:vertAlign w:val="subscript"/>
        </w:rPr>
        <w:t>flawed</w:t>
      </w:r>
      <w:proofErr w:type="spellEnd"/>
      <w:r w:rsidRPr="00864478">
        <w:t>)</w:t>
      </w:r>
      <w:r w:rsidR="00DE0721">
        <w:t xml:space="preserve">. </w:t>
      </w:r>
      <w:r w:rsidRPr="00864478">
        <w:t xml:space="preserve">Therefore, the ICDFD = </w:t>
      </w:r>
      <w:proofErr w:type="spellStart"/>
      <w:r w:rsidRPr="00864478">
        <w:t>ICDF</w:t>
      </w:r>
      <w:r w:rsidRPr="00864478">
        <w:rPr>
          <w:bCs/>
          <w:vertAlign w:val="subscript"/>
        </w:rPr>
        <w:t>actual</w:t>
      </w:r>
      <w:proofErr w:type="spellEnd"/>
      <w:r w:rsidRPr="00864478">
        <w:t xml:space="preserve"> </w:t>
      </w:r>
      <w:r w:rsidR="00243E30" w:rsidRPr="00864478">
        <w:noBreakHyphen/>
      </w:r>
      <w:r w:rsidRPr="00864478">
        <w:t xml:space="preserve"> </w:t>
      </w:r>
      <w:proofErr w:type="spellStart"/>
      <w:r w:rsidRPr="00864478">
        <w:t>ICDF</w:t>
      </w:r>
      <w:r w:rsidRPr="00864478">
        <w:rPr>
          <w:bCs/>
          <w:vertAlign w:val="subscript"/>
        </w:rPr>
        <w:t>flawed</w:t>
      </w:r>
      <w:proofErr w:type="spellEnd"/>
      <w:r w:rsidR="00DE0721">
        <w:t xml:space="preserve">. </w:t>
      </w:r>
      <w:r w:rsidRPr="00864478">
        <w:t>Note that if the licensee has failed to assess maintenance risk entirely when required (i.e., there is no licensee risk assessment), then the ICDFD will be equal to the entire value of the ICDF</w:t>
      </w:r>
      <w:r w:rsidR="00DE0721">
        <w:t xml:space="preserve">. </w:t>
      </w:r>
      <w:r w:rsidRPr="00864478">
        <w:t>The safety significance of the ICDFD (i.e., the magnitude of the licensee</w:t>
      </w:r>
      <w:r w:rsidR="00E07E37" w:rsidRPr="00864478">
        <w:t>’</w:t>
      </w:r>
      <w:r w:rsidRPr="00864478">
        <w:t>s underestimate (or lack of estimate) of the risk) is determined by means of this SDP.</w:t>
      </w:r>
    </w:p>
    <w:p w14:paraId="08031A10" w14:textId="2675B85E" w:rsidR="0028086B" w:rsidRPr="00C143FA" w:rsidRDefault="002D483A" w:rsidP="00C143FA">
      <w:pPr>
        <w:pStyle w:val="BodyText"/>
        <w:rPr>
          <w:u w:val="single"/>
        </w:rPr>
      </w:pPr>
      <w:r w:rsidRPr="00C143FA">
        <w:rPr>
          <w:u w:val="single"/>
        </w:rPr>
        <w:t>Incremental Core Damage Probability Deficit (ICDPD)</w:t>
      </w:r>
    </w:p>
    <w:p w14:paraId="596FF1D5" w14:textId="13E309FE" w:rsidR="002D483A" w:rsidRDefault="002D483A" w:rsidP="00C143FA">
      <w:pPr>
        <w:pStyle w:val="BodyText"/>
      </w:pPr>
      <w:r w:rsidRPr="00864478">
        <w:t>The ICDPD is the product of the ICDFD and the exposure (i.e., the annual fraction of the duration of the unassessed or inadequately assessed configuration</w:t>
      </w:r>
      <w:r w:rsidR="00DE0721">
        <w:t xml:space="preserve">. </w:t>
      </w:r>
      <w:r w:rsidRPr="00864478">
        <w:t>Thus</w:t>
      </w:r>
      <w:r w:rsidR="00BA5C7A" w:rsidRPr="00864478">
        <w:t>,</w:t>
      </w:r>
      <w:r w:rsidRPr="00864478">
        <w:t xml:space="preserve"> the ICDPD = ICDFD x (exposure in hours) </w:t>
      </w:r>
      <w:r w:rsidR="00E07E37" w:rsidRPr="00864478">
        <w:t>÷</w:t>
      </w:r>
      <w:r w:rsidRPr="00864478">
        <w:t xml:space="preserve"> (8760 hours per reactor</w:t>
      </w:r>
      <w:r w:rsidR="00243E30" w:rsidRPr="00864478">
        <w:noBreakHyphen/>
      </w:r>
      <w:r w:rsidRPr="00864478">
        <w:t>year)</w:t>
      </w:r>
      <w:r w:rsidR="00DE0721">
        <w:t xml:space="preserve">. </w:t>
      </w:r>
      <w:r w:rsidRPr="00864478">
        <w:t xml:space="preserve">Note that </w:t>
      </w:r>
      <w:proofErr w:type="gramStart"/>
      <w:r w:rsidRPr="00864478">
        <w:t>similar to</w:t>
      </w:r>
      <w:proofErr w:type="gramEnd"/>
      <w:r w:rsidRPr="00864478">
        <w:t xml:space="preserve"> the ICDFD, the ICDPD equals the ICDP when there is no risk assessment, rather than a flawed risk assessment</w:t>
      </w:r>
      <w:r w:rsidR="00DE0721">
        <w:t xml:space="preserve">. </w:t>
      </w:r>
      <w:r w:rsidRPr="00864478">
        <w:t>Note also that Exposure equals Duration if the risk remained unassessed or inadequately assessed for the entire duration of the configuration</w:t>
      </w:r>
      <w:r w:rsidR="00DE0721">
        <w:t xml:space="preserve">. </w:t>
      </w:r>
      <w:r w:rsidRPr="00864478">
        <w:t>The safety significance of the ICDPD (i.e., the magnitude of the licensee</w:t>
      </w:r>
      <w:r w:rsidR="00E07E37" w:rsidRPr="00864478">
        <w:t>’</w:t>
      </w:r>
      <w:r w:rsidRPr="00864478">
        <w:t>s underestimate (or lack of estimate) of the risk (in terms of ICDP)), may also be determined by means of this SDP</w:t>
      </w:r>
      <w:r w:rsidR="00DE0721">
        <w:t xml:space="preserve">. </w:t>
      </w:r>
      <w:r w:rsidRPr="00864478">
        <w:t>Figure 2 is a graphical representation of this concept.</w:t>
      </w:r>
    </w:p>
    <w:p w14:paraId="369D695F" w14:textId="0B8BA7DF" w:rsidR="002D483A" w:rsidRPr="00864478" w:rsidRDefault="0012459E" w:rsidP="00D77A99">
      <w:pPr>
        <w:pStyle w:val="BodyText"/>
        <w:jc w:val="center"/>
      </w:pPr>
      <w:r>
        <w:rPr>
          <w:noProof/>
        </w:rPr>
        <w:lastRenderedPageBreak/>
        <w:drawing>
          <wp:inline distT="0" distB="0" distL="0" distR="0" wp14:anchorId="7C9B9CED" wp14:editId="5A01A108">
            <wp:extent cx="3986784" cy="3343754"/>
            <wp:effectExtent l="0" t="0" r="0" b="9525"/>
            <wp:docPr id="1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93579" cy="3349453"/>
                    </a:xfrm>
                    <a:prstGeom prst="rect">
                      <a:avLst/>
                    </a:prstGeom>
                    <a:noFill/>
                    <a:ln>
                      <a:noFill/>
                    </a:ln>
                  </pic:spPr>
                </pic:pic>
              </a:graphicData>
            </a:graphic>
          </wp:inline>
        </w:drawing>
      </w:r>
    </w:p>
    <w:p w14:paraId="064BC181" w14:textId="133DBF4B" w:rsidR="0028086B" w:rsidRPr="00C143FA" w:rsidRDefault="002D483A" w:rsidP="00C143FA">
      <w:pPr>
        <w:pStyle w:val="BodyText"/>
        <w:rPr>
          <w:u w:val="single"/>
        </w:rPr>
      </w:pPr>
      <w:r w:rsidRPr="00C143FA">
        <w:rPr>
          <w:u w:val="single"/>
        </w:rPr>
        <w:t>Incremental Large Early Release Frequency (ILERF)</w:t>
      </w:r>
    </w:p>
    <w:p w14:paraId="25FCEB70" w14:textId="1F7FD644" w:rsidR="002D483A" w:rsidRPr="00864478" w:rsidRDefault="002D483A" w:rsidP="00C143FA">
      <w:pPr>
        <w:pStyle w:val="BodyText"/>
      </w:pPr>
      <w:r w:rsidRPr="00864478">
        <w:t>The ILERF is the difference between the actual, adequately determined maintenance activity/configuration</w:t>
      </w:r>
      <w:r w:rsidR="00243E30" w:rsidRPr="00864478">
        <w:noBreakHyphen/>
      </w:r>
      <w:r w:rsidRPr="00864478">
        <w:t>specific LERF and the zero maintenance model results, if determinable</w:t>
      </w:r>
      <w:r w:rsidR="00DE0721">
        <w:t xml:space="preserve">. </w:t>
      </w:r>
      <w:r w:rsidRPr="00864478">
        <w:t>Note that LERF and ILERF are determinable only if the plant has a Level</w:t>
      </w:r>
      <w:r w:rsidR="00243E30" w:rsidRPr="00864478">
        <w:noBreakHyphen/>
      </w:r>
      <w:r w:rsidRPr="00864478">
        <w:t>II PRA and a risk tool or process capable of quantitatively assessing Level</w:t>
      </w:r>
      <w:r w:rsidR="00243E30" w:rsidRPr="00864478">
        <w:noBreakHyphen/>
      </w:r>
      <w:r w:rsidRPr="00864478">
        <w:t>II risk beyond a qualitative assessment of the impact of containment integrity</w:t>
      </w:r>
      <w:r w:rsidR="00DE0721">
        <w:t xml:space="preserve">. </w:t>
      </w:r>
    </w:p>
    <w:p w14:paraId="29E3345E" w14:textId="5B9A37FE" w:rsidR="00F50011" w:rsidRPr="00EE2053" w:rsidRDefault="002D483A" w:rsidP="00EE2053">
      <w:pPr>
        <w:pStyle w:val="BodyText"/>
        <w:rPr>
          <w:u w:val="single"/>
        </w:rPr>
      </w:pPr>
      <w:r w:rsidRPr="00EE2053">
        <w:rPr>
          <w:u w:val="single"/>
        </w:rPr>
        <w:t>Incremental Large Early Release Frequency Deficit (ILERFD)</w:t>
      </w:r>
    </w:p>
    <w:p w14:paraId="3B217F71" w14:textId="279F6CFC" w:rsidR="00A53CB5" w:rsidRDefault="002D483A" w:rsidP="00EE2053">
      <w:pPr>
        <w:pStyle w:val="BodyText"/>
      </w:pPr>
      <w:r w:rsidRPr="00864478">
        <w:t>The ILERFD is used to evaluate the significance of a finding under the following conditions (1)</w:t>
      </w:r>
      <w:r w:rsidR="005F3AE4">
        <w:t> </w:t>
      </w:r>
      <w:r w:rsidRPr="00864478">
        <w:t>an impact on containment integrity from or concurrent with the maintenance activity occurs,</w:t>
      </w:r>
      <w:ins w:id="42" w:author="Author">
        <w:r w:rsidR="00203710">
          <w:t xml:space="preserve"> or the</w:t>
        </w:r>
        <w:r w:rsidR="00203710" w:rsidRPr="00114013">
          <w:t xml:space="preserve"> RICT,</w:t>
        </w:r>
        <w:r w:rsidR="004C2424">
          <w:t xml:space="preserve"> SFCP,</w:t>
        </w:r>
        <w:r w:rsidR="00203710" w:rsidRPr="00114013">
          <w:t xml:space="preserve"> 10 CFR 50.69, NFPA 805</w:t>
        </w:r>
        <w:r w:rsidR="00203710">
          <w:t xml:space="preserve"> condition occurs,</w:t>
        </w:r>
      </w:ins>
      <w:r w:rsidRPr="00864478">
        <w:t xml:space="preserve"> (2) this impact is/was not qualitatively assessed, and (3) the impact is/was quantitatively assessed, but not adequately</w:t>
      </w:r>
      <w:r w:rsidR="00DE0721">
        <w:t xml:space="preserve">. </w:t>
      </w:r>
      <w:r w:rsidR="00B04F99" w:rsidRPr="00864478">
        <w:t>Under these conditions</w:t>
      </w:r>
      <w:r w:rsidRPr="00864478">
        <w:t xml:space="preserve"> the ILERFD is meaningful and is that portion of the ILERF defined as the difference between the actual maintenance</w:t>
      </w:r>
      <w:r w:rsidR="00243E30" w:rsidRPr="00864478">
        <w:noBreakHyphen/>
      </w:r>
      <w:r w:rsidRPr="00864478">
        <w:t>configuration</w:t>
      </w:r>
      <w:r w:rsidR="00243E30" w:rsidRPr="00864478">
        <w:noBreakHyphen/>
      </w:r>
      <w:r w:rsidRPr="00864478">
        <w:t xml:space="preserve">specific LERF (called </w:t>
      </w:r>
      <w:proofErr w:type="spellStart"/>
      <w:r w:rsidRPr="00864478">
        <w:t>ILERF</w:t>
      </w:r>
      <w:r w:rsidRPr="00864478">
        <w:rPr>
          <w:bCs/>
          <w:vertAlign w:val="subscript"/>
        </w:rPr>
        <w:t>actual</w:t>
      </w:r>
      <w:proofErr w:type="spellEnd"/>
      <w:r w:rsidRPr="00864478">
        <w:t xml:space="preserve"> for purposes of this definition) and the maintenance</w:t>
      </w:r>
      <w:r w:rsidR="00243E30" w:rsidRPr="00864478">
        <w:noBreakHyphen/>
      </w:r>
      <w:r w:rsidRPr="00864478">
        <w:t>related ILERF as originally and inadequately assessed by the licensee (</w:t>
      </w:r>
      <w:proofErr w:type="spellStart"/>
      <w:r w:rsidRPr="00864478">
        <w:t>ILERF</w:t>
      </w:r>
      <w:r w:rsidRPr="00864478">
        <w:rPr>
          <w:bCs/>
          <w:vertAlign w:val="subscript"/>
        </w:rPr>
        <w:t>flawed</w:t>
      </w:r>
      <w:proofErr w:type="spellEnd"/>
      <w:r w:rsidRPr="00864478">
        <w:t>)</w:t>
      </w:r>
      <w:r w:rsidR="00DE0721">
        <w:t xml:space="preserve">. </w:t>
      </w:r>
      <w:r w:rsidRPr="00864478">
        <w:t>Therefore, the ILERFD=</w:t>
      </w:r>
      <w:proofErr w:type="spellStart"/>
      <w:r w:rsidRPr="00864478">
        <w:t>ILERF</w:t>
      </w:r>
      <w:r w:rsidRPr="00864478">
        <w:rPr>
          <w:bCs/>
          <w:vertAlign w:val="subscript"/>
        </w:rPr>
        <w:t>actual</w:t>
      </w:r>
      <w:proofErr w:type="spellEnd"/>
      <w:r w:rsidRPr="00864478">
        <w:rPr>
          <w:bCs/>
          <w:vertAlign w:val="subscript"/>
        </w:rPr>
        <w:t xml:space="preserve"> </w:t>
      </w:r>
      <w:r w:rsidR="00E07E37" w:rsidRPr="00864478">
        <w:t>−</w:t>
      </w:r>
      <w:r w:rsidRPr="00864478">
        <w:t xml:space="preserve"> </w:t>
      </w:r>
      <w:proofErr w:type="spellStart"/>
      <w:r w:rsidRPr="00864478">
        <w:t>ILERF</w:t>
      </w:r>
      <w:r w:rsidRPr="00864478">
        <w:rPr>
          <w:bCs/>
          <w:vertAlign w:val="subscript"/>
        </w:rPr>
        <w:t>flawed</w:t>
      </w:r>
      <w:proofErr w:type="spellEnd"/>
      <w:r w:rsidR="00DE0721">
        <w:t xml:space="preserve">. </w:t>
      </w:r>
      <w:r w:rsidRPr="00864478">
        <w:t>Note that if the licensee has failed to assess maintenance risk entirely when required (i.e., there is no licensee risk assessment) and there is an impact on containment integrity from or concurrent with the maintenance activity, this impact can be neither qualitatively nor quantitatively assessed</w:t>
      </w:r>
      <w:r w:rsidR="00DE0721">
        <w:t xml:space="preserve">. </w:t>
      </w:r>
      <w:r w:rsidRPr="00864478">
        <w:t>Therefore, the ILERFD will be equal to the entire value of the ILERF</w:t>
      </w:r>
      <w:r w:rsidR="00DE0721">
        <w:t xml:space="preserve">. </w:t>
      </w:r>
      <w:r w:rsidRPr="00864478">
        <w:t>The safety significance of the licensee</w:t>
      </w:r>
      <w:r w:rsidR="00E07E37" w:rsidRPr="00864478">
        <w:t>’</w:t>
      </w:r>
      <w:r w:rsidRPr="00864478">
        <w:t>s underestimate (or lack of estimate) of the Level</w:t>
      </w:r>
      <w:r w:rsidR="00243E30" w:rsidRPr="00864478">
        <w:noBreakHyphen/>
      </w:r>
      <w:r w:rsidRPr="00864478">
        <w:t>II risk (i.e., ILERFD) may also be determined by means of this SDP, if appropriate.</w:t>
      </w:r>
    </w:p>
    <w:p w14:paraId="542D2B2E" w14:textId="05AC598F" w:rsidR="00FE2609" w:rsidRPr="00EE2053" w:rsidRDefault="002D483A" w:rsidP="00EE2053">
      <w:pPr>
        <w:pStyle w:val="BodyText"/>
        <w:rPr>
          <w:u w:val="single"/>
        </w:rPr>
      </w:pPr>
      <w:r w:rsidRPr="00EE2053">
        <w:rPr>
          <w:u w:val="single"/>
        </w:rPr>
        <w:t>Incremental Large Early Release Probability (ILERP)</w:t>
      </w:r>
    </w:p>
    <w:p w14:paraId="49F9D8EA" w14:textId="105CD391" w:rsidR="002D483A" w:rsidRPr="00EE2053" w:rsidRDefault="002D483A" w:rsidP="00EE2053">
      <w:pPr>
        <w:pStyle w:val="BodyText"/>
      </w:pPr>
      <w:r w:rsidRPr="00EE2053">
        <w:t>The ILERP is the product of the incremental large early release frequency (ILERF) and the annual fraction of the duration of the configuration</w:t>
      </w:r>
      <w:r w:rsidR="00DE0721" w:rsidRPr="00EE2053">
        <w:t xml:space="preserve">. </w:t>
      </w:r>
      <w:r w:rsidRPr="00EE2053">
        <w:t>The ILERP</w:t>
      </w:r>
      <w:r w:rsidR="00864478" w:rsidRPr="00EE2053">
        <w:t xml:space="preserve"> </w:t>
      </w:r>
      <w:r w:rsidRPr="00EE2053">
        <w:t>=</w:t>
      </w:r>
      <w:r w:rsidR="00864478" w:rsidRPr="00EE2053">
        <w:t xml:space="preserve"> </w:t>
      </w:r>
      <w:r w:rsidRPr="00EE2053">
        <w:t>(ILERF x duration in hours)</w:t>
      </w:r>
      <w:r w:rsidR="00864478" w:rsidRPr="00EE2053">
        <w:t xml:space="preserve"> </w:t>
      </w:r>
      <w:r w:rsidR="00E07E37" w:rsidRPr="00EE2053">
        <w:t>÷</w:t>
      </w:r>
      <w:r w:rsidR="00864478" w:rsidRPr="00EE2053">
        <w:t xml:space="preserve"> </w:t>
      </w:r>
      <w:r w:rsidRPr="00EE2053">
        <w:t>(8760 hours per reactor</w:t>
      </w:r>
      <w:r w:rsidR="00243E30" w:rsidRPr="00EE2053">
        <w:noBreakHyphen/>
      </w:r>
      <w:r w:rsidRPr="00EE2053">
        <w:t>year).</w:t>
      </w:r>
    </w:p>
    <w:p w14:paraId="4BE4E7EC" w14:textId="10AB035F" w:rsidR="00FE2609" w:rsidRPr="00EE2053" w:rsidRDefault="002D483A" w:rsidP="00EE2053">
      <w:pPr>
        <w:pStyle w:val="BodyText"/>
        <w:rPr>
          <w:u w:val="single"/>
        </w:rPr>
      </w:pPr>
      <w:r w:rsidRPr="00EE2053">
        <w:rPr>
          <w:u w:val="single"/>
        </w:rPr>
        <w:lastRenderedPageBreak/>
        <w:t>Incremental Large Early Release Probability Deficit (ILERPD)</w:t>
      </w:r>
    </w:p>
    <w:p w14:paraId="49083B1C" w14:textId="1C999B3B" w:rsidR="002D483A" w:rsidRPr="00864478" w:rsidRDefault="002D483A" w:rsidP="00EE2053">
      <w:pPr>
        <w:pStyle w:val="BodyText"/>
      </w:pPr>
      <w:r w:rsidRPr="00864478">
        <w:t>The ILERPD is the product of the ILERFD with the annual fraction of the duration of the unassessed or inadequately assessed configuration, or that portion of the annual fraction of the duration of the maintenance configuration during which its risk (in terms of ILERF or ILERP) remained unassessed or inadequately assessed.</w:t>
      </w:r>
    </w:p>
    <w:p w14:paraId="66E10136" w14:textId="36C1831C" w:rsidR="002D483A" w:rsidRPr="00864478" w:rsidRDefault="000361F1" w:rsidP="00EE2053">
      <w:pPr>
        <w:pStyle w:val="BodyText"/>
      </w:pPr>
      <w:r w:rsidRPr="00864478">
        <w:t>Note that a</w:t>
      </w:r>
      <w:r w:rsidR="002D483A" w:rsidRPr="00864478">
        <w:t>lthough an adequate maintenance risk assessment is expected to include the impact</w:t>
      </w:r>
      <w:r w:rsidRPr="00864478">
        <w:t xml:space="preserve"> </w:t>
      </w:r>
      <w:r w:rsidR="002D483A" w:rsidRPr="00864478">
        <w:t>of containment integrity, at least qualitatively, there is no regulatory requirement for a quantitative risk assessment using a Level</w:t>
      </w:r>
      <w:r w:rsidR="00243E30" w:rsidRPr="00864478">
        <w:noBreakHyphen/>
      </w:r>
      <w:r w:rsidR="002D483A" w:rsidRPr="00864478">
        <w:t>II PRA</w:t>
      </w:r>
      <w:r w:rsidR="00DE0721">
        <w:t xml:space="preserve">. </w:t>
      </w:r>
      <w:r w:rsidR="002D483A" w:rsidRPr="00864478">
        <w:t>Paragraph (a)(4) of 10 CFR 50.65 neither prohibits nor explicitly discourages incurring maintenance risk</w:t>
      </w:r>
      <w:r w:rsidR="00DE0721">
        <w:t xml:space="preserve">. </w:t>
      </w:r>
      <w:r w:rsidR="002D483A" w:rsidRPr="00864478">
        <w:t xml:space="preserve">It only requires that the risk of maintenance activities be assessed (which can be done qualitatively, quantitatively, </w:t>
      </w:r>
      <w:r w:rsidR="003C34FF" w:rsidRPr="00864478">
        <w:t>or</w:t>
      </w:r>
      <w:r w:rsidR="002D483A" w:rsidRPr="00864478">
        <w:t xml:space="preserve"> as is often the case, in a blended fashion) and managed.</w:t>
      </w:r>
    </w:p>
    <w:p w14:paraId="050DB14F" w14:textId="38291F11" w:rsidR="00FE2609" w:rsidRPr="00EE2053" w:rsidRDefault="002D483A" w:rsidP="00EE2053">
      <w:pPr>
        <w:pStyle w:val="BodyText"/>
        <w:rPr>
          <w:u w:val="single"/>
        </w:rPr>
      </w:pPr>
      <w:r w:rsidRPr="00EE2053">
        <w:rPr>
          <w:u w:val="single"/>
        </w:rPr>
        <w:t>Zero</w:t>
      </w:r>
      <w:r w:rsidR="00243E30" w:rsidRPr="00EE2053">
        <w:rPr>
          <w:u w:val="single"/>
        </w:rPr>
        <w:noBreakHyphen/>
      </w:r>
      <w:r w:rsidRPr="00EE2053">
        <w:rPr>
          <w:u w:val="single"/>
        </w:rPr>
        <w:t>Maintenance CDF(Risk)</w:t>
      </w:r>
    </w:p>
    <w:p w14:paraId="31D26592" w14:textId="4FDDA4F2" w:rsidR="002D483A" w:rsidRPr="00864478" w:rsidRDefault="002D483A" w:rsidP="00EE2053">
      <w:pPr>
        <w:pStyle w:val="BodyText"/>
      </w:pPr>
      <w:r w:rsidRPr="00864478">
        <w:t>The CDF estimate of plant baseline configuration where all SSCs modeled in PRA are considered available.</w:t>
      </w:r>
    </w:p>
    <w:p w14:paraId="4E166D40" w14:textId="76517A33" w:rsidR="00FE2609" w:rsidRPr="00EE2053" w:rsidRDefault="002D483A" w:rsidP="00EE2053">
      <w:pPr>
        <w:pStyle w:val="BodyText"/>
        <w:rPr>
          <w:u w:val="single"/>
        </w:rPr>
      </w:pPr>
      <w:r w:rsidRPr="00EE2053">
        <w:rPr>
          <w:u w:val="single"/>
        </w:rPr>
        <w:t>Baseline CDF(Risk)</w:t>
      </w:r>
    </w:p>
    <w:p w14:paraId="6D32DC82" w14:textId="42017C9D" w:rsidR="002D483A" w:rsidRPr="00864478" w:rsidRDefault="002D483A" w:rsidP="00EE2053">
      <w:pPr>
        <w:pStyle w:val="BodyText"/>
      </w:pPr>
      <w:r w:rsidRPr="00864478">
        <w:t>The CDF estimate derived from a PRA model that considers average annual maintenance (preventive and corrective maintenance) unavailability data, and plant specific reliability data (failure rates).</w:t>
      </w:r>
    </w:p>
    <w:p w14:paraId="308CF22C" w14:textId="6935C57A" w:rsidR="003F566C" w:rsidRDefault="002D483A" w:rsidP="00EE2053">
      <w:pPr>
        <w:pStyle w:val="BodyText"/>
      </w:pPr>
      <w:r w:rsidRPr="00864478">
        <w:t>Note that inadequate risk assessment or risk management for work not yet started is not an (a)(4) violation, but it still represents a licensee performance deficiency and may be indicative of deficiencies in previous risk assessments, RMAs and/or in the licensee's (a)(4) program</w:t>
      </w:r>
      <w:r w:rsidR="00DE0721">
        <w:t xml:space="preserve">. </w:t>
      </w:r>
      <w:r w:rsidRPr="00864478">
        <w:t>This SDP is not suited for determining the significance of this type of performance deficiency</w:t>
      </w:r>
      <w:r w:rsidR="00DE0721">
        <w:t xml:space="preserve">. </w:t>
      </w:r>
      <w:r w:rsidRPr="00864478">
        <w:t xml:space="preserve">This type of issue can normally be expected to be screened to Green in accordance with SDP </w:t>
      </w:r>
      <w:ins w:id="43" w:author="Author">
        <w:r w:rsidR="00C76654">
          <w:t xml:space="preserve">initial significance </w:t>
        </w:r>
      </w:ins>
      <w:r w:rsidRPr="00864478">
        <w:t>screening.</w:t>
      </w:r>
    </w:p>
    <w:p w14:paraId="0F78FDC7" w14:textId="399E4363" w:rsidR="00D77A99" w:rsidRDefault="00D77A99" w:rsidP="00D77A99">
      <w:pPr>
        <w:pStyle w:val="END"/>
      </w:pPr>
      <w:r>
        <w:t>END</w:t>
      </w:r>
    </w:p>
    <w:p w14:paraId="3627B177" w14:textId="77777777" w:rsidR="00D77A99" w:rsidRPr="00864478" w:rsidRDefault="00D77A99" w:rsidP="00EE2053">
      <w:pPr>
        <w:pStyle w:val="BodyText"/>
        <w:sectPr w:rsidR="00D77A99" w:rsidRPr="00864478" w:rsidSect="00AB02D2">
          <w:footerReference w:type="default" r:id="rId15"/>
          <w:pgSz w:w="12240" w:h="15838"/>
          <w:pgMar w:top="1440" w:right="1440" w:bottom="1440" w:left="1440" w:header="720" w:footer="720" w:gutter="0"/>
          <w:pgNumType w:start="1"/>
          <w:cols w:space="720"/>
          <w:noEndnote/>
          <w:docGrid w:linePitch="299"/>
        </w:sectPr>
      </w:pPr>
    </w:p>
    <w:p w14:paraId="5B25D6B8" w14:textId="3C911DF7" w:rsidR="003021AA" w:rsidRPr="003F60B2" w:rsidRDefault="003021AA" w:rsidP="003021AA">
      <w:pPr>
        <w:pStyle w:val="attachmenttitle"/>
      </w:pPr>
      <w:r w:rsidRPr="003F60B2">
        <w:lastRenderedPageBreak/>
        <w:t xml:space="preserve">Attachment 1: Revision History for </w:t>
      </w:r>
      <w:r>
        <w:t>I</w:t>
      </w:r>
      <w:r w:rsidR="002541E3">
        <w:t>MC 0609 Appendix K</w:t>
      </w:r>
    </w:p>
    <w:tbl>
      <w:tblPr>
        <w:tblStyle w:val="IMHx"/>
        <w:tblW w:w="12960" w:type="dxa"/>
        <w:tblLook w:val="04A0" w:firstRow="1" w:lastRow="0" w:firstColumn="1" w:lastColumn="0" w:noHBand="0" w:noVBand="1"/>
      </w:tblPr>
      <w:tblGrid>
        <w:gridCol w:w="1435"/>
        <w:gridCol w:w="1710"/>
        <w:gridCol w:w="5587"/>
        <w:gridCol w:w="1801"/>
        <w:gridCol w:w="2427"/>
      </w:tblGrid>
      <w:tr w:rsidR="003021AA" w:rsidRPr="0047736C" w14:paraId="491ECD9C" w14:textId="77777777" w:rsidTr="002541E3">
        <w:tc>
          <w:tcPr>
            <w:tcW w:w="1435" w:type="dxa"/>
          </w:tcPr>
          <w:p w14:paraId="55AB28BC" w14:textId="77777777" w:rsidR="003021AA" w:rsidRPr="00AB77E1" w:rsidRDefault="003021AA" w:rsidP="001A3987">
            <w:pPr>
              <w:pStyle w:val="BodyText-table"/>
            </w:pPr>
            <w:r w:rsidRPr="00AB77E1">
              <w:t>Commitment Tracking Number</w:t>
            </w:r>
          </w:p>
        </w:tc>
        <w:tc>
          <w:tcPr>
            <w:tcW w:w="1710" w:type="dxa"/>
          </w:tcPr>
          <w:p w14:paraId="2246909C" w14:textId="77777777" w:rsidR="003021AA" w:rsidRPr="00AB77E1" w:rsidRDefault="003021AA" w:rsidP="001A3987">
            <w:pPr>
              <w:pStyle w:val="BodyText-table"/>
            </w:pPr>
            <w:r w:rsidRPr="00AB77E1">
              <w:t>Accession Number</w:t>
            </w:r>
          </w:p>
          <w:p w14:paraId="0826821F" w14:textId="77777777" w:rsidR="003021AA" w:rsidRPr="00AB77E1" w:rsidRDefault="003021AA" w:rsidP="001A3987">
            <w:pPr>
              <w:pStyle w:val="BodyText-table"/>
            </w:pPr>
            <w:r w:rsidRPr="00AB77E1">
              <w:t>Issue Date</w:t>
            </w:r>
          </w:p>
          <w:p w14:paraId="485AA3BF" w14:textId="77777777" w:rsidR="003021AA" w:rsidRPr="00AB77E1" w:rsidRDefault="003021AA" w:rsidP="001A3987">
            <w:pPr>
              <w:pStyle w:val="BodyText-table"/>
            </w:pPr>
            <w:r w:rsidRPr="00AB77E1">
              <w:t>Change Notice</w:t>
            </w:r>
          </w:p>
        </w:tc>
        <w:tc>
          <w:tcPr>
            <w:tcW w:w="5587" w:type="dxa"/>
          </w:tcPr>
          <w:p w14:paraId="5848B0F9" w14:textId="77777777" w:rsidR="003021AA" w:rsidRPr="00AB77E1" w:rsidRDefault="003021AA" w:rsidP="001A3987">
            <w:pPr>
              <w:pStyle w:val="BodyText-table"/>
            </w:pPr>
            <w:r w:rsidRPr="00AB77E1">
              <w:t>Description of Change</w:t>
            </w:r>
          </w:p>
        </w:tc>
        <w:tc>
          <w:tcPr>
            <w:tcW w:w="1801" w:type="dxa"/>
          </w:tcPr>
          <w:p w14:paraId="77BA3172" w14:textId="77777777" w:rsidR="003021AA" w:rsidRPr="00AB77E1" w:rsidRDefault="003021AA" w:rsidP="001A3987">
            <w:pPr>
              <w:pStyle w:val="BodyText-table"/>
            </w:pPr>
            <w:r w:rsidRPr="00AB77E1">
              <w:t>Description of Training</w:t>
            </w:r>
            <w:r>
              <w:t xml:space="preserve"> </w:t>
            </w:r>
            <w:r w:rsidRPr="00AB77E1">
              <w:t>Required and Completion Date</w:t>
            </w:r>
          </w:p>
        </w:tc>
        <w:tc>
          <w:tcPr>
            <w:tcW w:w="2427" w:type="dxa"/>
          </w:tcPr>
          <w:p w14:paraId="3D07DF52" w14:textId="77777777" w:rsidR="003021AA" w:rsidRPr="00AB77E1" w:rsidRDefault="003021AA" w:rsidP="001A3987">
            <w:pPr>
              <w:pStyle w:val="BodyText-table"/>
            </w:pPr>
            <w:r w:rsidRPr="00AB77E1">
              <w:t>Comment Resolution and Closed Feedback Form Accession Number</w:t>
            </w:r>
          </w:p>
          <w:p w14:paraId="720F1ED5" w14:textId="77777777" w:rsidR="003021AA" w:rsidRPr="0047736C" w:rsidRDefault="003021AA" w:rsidP="001A3987">
            <w:pPr>
              <w:pStyle w:val="BodyText-table"/>
              <w:rPr>
                <w:lang w:val="fr-CA"/>
              </w:rPr>
            </w:pPr>
            <w:r w:rsidRPr="0047736C">
              <w:rPr>
                <w:lang w:val="fr-CA"/>
              </w:rPr>
              <w:t>(Pre-</w:t>
            </w:r>
            <w:proofErr w:type="spellStart"/>
            <w:r w:rsidRPr="0047736C">
              <w:rPr>
                <w:lang w:val="fr-CA"/>
              </w:rPr>
              <w:t>Decisional</w:t>
            </w:r>
            <w:proofErr w:type="spellEnd"/>
            <w:r w:rsidRPr="0047736C">
              <w:rPr>
                <w:lang w:val="fr-CA"/>
              </w:rPr>
              <w:t xml:space="preserve"> Non-Public Information)</w:t>
            </w:r>
          </w:p>
        </w:tc>
      </w:tr>
      <w:tr w:rsidR="002541E3" w:rsidRPr="00AB77E1" w14:paraId="7C4EB74F" w14:textId="77777777" w:rsidTr="002541E3">
        <w:tc>
          <w:tcPr>
            <w:tcW w:w="1435" w:type="dxa"/>
          </w:tcPr>
          <w:p w14:paraId="3DC2B9CE" w14:textId="77777777" w:rsidR="002541E3" w:rsidRPr="0047736C" w:rsidRDefault="002541E3" w:rsidP="002541E3">
            <w:pPr>
              <w:pStyle w:val="BodyText-table"/>
              <w:rPr>
                <w:lang w:val="fr-CA"/>
              </w:rPr>
            </w:pPr>
          </w:p>
        </w:tc>
        <w:tc>
          <w:tcPr>
            <w:tcW w:w="1710" w:type="dxa"/>
          </w:tcPr>
          <w:p w14:paraId="454A14F6" w14:textId="77777777" w:rsidR="002541E3" w:rsidRPr="00E56272" w:rsidRDefault="002541E3" w:rsidP="002541E3">
            <w:pPr>
              <w:pStyle w:val="BodyText-table"/>
            </w:pPr>
            <w:r w:rsidRPr="00E56272">
              <w:t>ML051400244</w:t>
            </w:r>
          </w:p>
          <w:p w14:paraId="46130000" w14:textId="77777777" w:rsidR="002541E3" w:rsidRPr="00E56272" w:rsidRDefault="002541E3" w:rsidP="002541E3">
            <w:pPr>
              <w:pStyle w:val="BodyText-table"/>
            </w:pPr>
            <w:r w:rsidRPr="00E56272">
              <w:t xml:space="preserve">5/19/05 </w:t>
            </w:r>
          </w:p>
          <w:p w14:paraId="725EEF65" w14:textId="61F3E9A6" w:rsidR="002541E3" w:rsidRPr="00AB77E1" w:rsidRDefault="002541E3" w:rsidP="002541E3">
            <w:pPr>
              <w:pStyle w:val="BodyText-table"/>
            </w:pPr>
            <w:r w:rsidRPr="00E56272">
              <w:t>CN 05-014</w:t>
            </w:r>
          </w:p>
        </w:tc>
        <w:tc>
          <w:tcPr>
            <w:tcW w:w="5587" w:type="dxa"/>
          </w:tcPr>
          <w:p w14:paraId="3F12F48C" w14:textId="65B2FFD1" w:rsidR="002541E3" w:rsidRPr="00AB77E1" w:rsidRDefault="002541E3" w:rsidP="002541E3">
            <w:pPr>
              <w:pStyle w:val="BodyText-table"/>
            </w:pPr>
            <w:r>
              <w:t xml:space="preserve">Initial Issuance. Completed </w:t>
            </w:r>
            <w:r w:rsidRPr="00056B72">
              <w:t>4-year search</w:t>
            </w:r>
            <w:r>
              <w:t xml:space="preserve"> </w:t>
            </w:r>
            <w:r w:rsidRPr="00056B72">
              <w:t>for commitments and found none.</w:t>
            </w:r>
          </w:p>
        </w:tc>
        <w:tc>
          <w:tcPr>
            <w:tcW w:w="1801" w:type="dxa"/>
          </w:tcPr>
          <w:p w14:paraId="553C6644" w14:textId="354830B9" w:rsidR="002541E3" w:rsidRPr="00AB77E1" w:rsidRDefault="002541E3" w:rsidP="002541E3">
            <w:pPr>
              <w:pStyle w:val="BodyText-table"/>
            </w:pPr>
            <w:r>
              <w:t>None</w:t>
            </w:r>
          </w:p>
        </w:tc>
        <w:tc>
          <w:tcPr>
            <w:tcW w:w="2427" w:type="dxa"/>
          </w:tcPr>
          <w:p w14:paraId="092C1C84" w14:textId="68D54A12" w:rsidR="002541E3" w:rsidRPr="00AB77E1" w:rsidRDefault="002541E3" w:rsidP="002541E3">
            <w:pPr>
              <w:pStyle w:val="BodyText-table"/>
            </w:pPr>
            <w:r>
              <w:t>N/A</w:t>
            </w:r>
          </w:p>
        </w:tc>
      </w:tr>
      <w:tr w:rsidR="002541E3" w:rsidRPr="00AB77E1" w14:paraId="596DE1AC" w14:textId="77777777" w:rsidTr="002541E3">
        <w:tc>
          <w:tcPr>
            <w:tcW w:w="1435" w:type="dxa"/>
          </w:tcPr>
          <w:p w14:paraId="72DB5D37" w14:textId="77777777" w:rsidR="002541E3" w:rsidRPr="00AB77E1" w:rsidRDefault="002541E3" w:rsidP="002541E3">
            <w:pPr>
              <w:pStyle w:val="BodyText-table"/>
            </w:pPr>
          </w:p>
        </w:tc>
        <w:tc>
          <w:tcPr>
            <w:tcW w:w="1710" w:type="dxa"/>
          </w:tcPr>
          <w:p w14:paraId="6557637D" w14:textId="77777777" w:rsidR="002541E3" w:rsidRPr="00E56272" w:rsidRDefault="002541E3" w:rsidP="002541E3">
            <w:pPr>
              <w:pStyle w:val="BodyText-table"/>
            </w:pPr>
            <w:r w:rsidRPr="00E56272">
              <w:t>ML20202A459</w:t>
            </w:r>
          </w:p>
          <w:p w14:paraId="6490989C" w14:textId="77777777" w:rsidR="002541E3" w:rsidRDefault="002541E3" w:rsidP="002541E3">
            <w:pPr>
              <w:pStyle w:val="BodyText-table"/>
            </w:pPr>
            <w:r>
              <w:t xml:space="preserve">10/16/20  </w:t>
            </w:r>
          </w:p>
          <w:p w14:paraId="6493E936" w14:textId="1A3B8F96" w:rsidR="002541E3" w:rsidRPr="00AB77E1" w:rsidRDefault="002541E3" w:rsidP="002541E3">
            <w:pPr>
              <w:pStyle w:val="BodyText-table"/>
            </w:pPr>
            <w:r w:rsidRPr="00E56272">
              <w:t>CN</w:t>
            </w:r>
            <w:r>
              <w:t xml:space="preserve"> 20-051</w:t>
            </w:r>
          </w:p>
        </w:tc>
        <w:tc>
          <w:tcPr>
            <w:tcW w:w="5587" w:type="dxa"/>
          </w:tcPr>
          <w:p w14:paraId="19669B8E" w14:textId="1F0CD61C" w:rsidR="002541E3" w:rsidRPr="00AB77E1" w:rsidRDefault="002541E3" w:rsidP="002541E3">
            <w:pPr>
              <w:pStyle w:val="BodyText-table"/>
            </w:pPr>
            <w:r>
              <w:t>Revised for 5</w:t>
            </w:r>
            <w:r>
              <w:noBreakHyphen/>
              <w:t>yr update. Corrected formatting to conform to IMC 0040 requirements.</w:t>
            </w:r>
          </w:p>
        </w:tc>
        <w:tc>
          <w:tcPr>
            <w:tcW w:w="1801" w:type="dxa"/>
          </w:tcPr>
          <w:p w14:paraId="106A4F63" w14:textId="2D820B24" w:rsidR="002541E3" w:rsidRPr="00AB77E1" w:rsidRDefault="002541E3" w:rsidP="002541E3">
            <w:pPr>
              <w:pStyle w:val="BodyText-table"/>
            </w:pPr>
            <w:r>
              <w:t>None</w:t>
            </w:r>
          </w:p>
        </w:tc>
        <w:tc>
          <w:tcPr>
            <w:tcW w:w="2427" w:type="dxa"/>
          </w:tcPr>
          <w:p w14:paraId="5974304D" w14:textId="59877379" w:rsidR="002541E3" w:rsidRPr="00AB77E1" w:rsidRDefault="002541E3" w:rsidP="002541E3">
            <w:pPr>
              <w:pStyle w:val="BodyText-table"/>
            </w:pPr>
            <w:r w:rsidRPr="00FA0501">
              <w:t>ML20206K988</w:t>
            </w:r>
          </w:p>
        </w:tc>
      </w:tr>
      <w:tr w:rsidR="002541E3" w:rsidRPr="00AB77E1" w14:paraId="1CC32614" w14:textId="77777777" w:rsidTr="002541E3">
        <w:tc>
          <w:tcPr>
            <w:tcW w:w="1435" w:type="dxa"/>
          </w:tcPr>
          <w:p w14:paraId="15A03815" w14:textId="77777777" w:rsidR="002541E3" w:rsidRPr="00AB77E1" w:rsidRDefault="002541E3" w:rsidP="002541E3">
            <w:pPr>
              <w:pStyle w:val="BodyText-table"/>
            </w:pPr>
          </w:p>
        </w:tc>
        <w:tc>
          <w:tcPr>
            <w:tcW w:w="1710" w:type="dxa"/>
          </w:tcPr>
          <w:p w14:paraId="7A002B14" w14:textId="77777777" w:rsidR="002541E3" w:rsidRDefault="002541E3" w:rsidP="002541E3">
            <w:pPr>
              <w:pStyle w:val="BodyText-table"/>
            </w:pPr>
            <w:r>
              <w:t>ML23335A018</w:t>
            </w:r>
          </w:p>
          <w:p w14:paraId="7381AA4E" w14:textId="1B7C5EBD" w:rsidR="002541E3" w:rsidRDefault="00E20223" w:rsidP="002541E3">
            <w:pPr>
              <w:pStyle w:val="BodyText-table"/>
            </w:pPr>
            <w:r>
              <w:rPr>
                <w:rFonts w:cs="Arial"/>
              </w:rPr>
              <w:t>10/25/24</w:t>
            </w:r>
          </w:p>
          <w:p w14:paraId="3E942CE9" w14:textId="19655D7B" w:rsidR="002541E3" w:rsidRPr="00AB77E1" w:rsidRDefault="002541E3" w:rsidP="002541E3">
            <w:pPr>
              <w:pStyle w:val="BodyText-table"/>
            </w:pPr>
            <w:r>
              <w:t xml:space="preserve">CN </w:t>
            </w:r>
            <w:r w:rsidR="00E20223">
              <w:t>24-</w:t>
            </w:r>
            <w:r w:rsidR="00C471EC">
              <w:t>031</w:t>
            </w:r>
          </w:p>
        </w:tc>
        <w:tc>
          <w:tcPr>
            <w:tcW w:w="5587" w:type="dxa"/>
          </w:tcPr>
          <w:p w14:paraId="558BB1B9" w14:textId="7323F08C" w:rsidR="002541E3" w:rsidRPr="00AB77E1" w:rsidRDefault="002541E3" w:rsidP="002541E3">
            <w:pPr>
              <w:pStyle w:val="BodyText-table"/>
            </w:pPr>
            <w:r>
              <w:t>Implementation of Feedback Form 0609K-2459 to direct to IMC 0609, Appendix M, for qualitative assessments and Feedback Form 0609K-2460 to add applicability for RICT,</w:t>
            </w:r>
            <w:r w:rsidR="00B61DC1">
              <w:t xml:space="preserve"> SFCP,</w:t>
            </w:r>
            <w:r>
              <w:t xml:space="preserve"> 10 CFR 50.69, and NFPA 805 assessments.</w:t>
            </w:r>
          </w:p>
        </w:tc>
        <w:tc>
          <w:tcPr>
            <w:tcW w:w="1801" w:type="dxa"/>
          </w:tcPr>
          <w:p w14:paraId="6B2DE032" w14:textId="69769348" w:rsidR="002541E3" w:rsidRPr="00AB77E1" w:rsidRDefault="00D65735" w:rsidP="002541E3">
            <w:pPr>
              <w:pStyle w:val="BodyText-table"/>
            </w:pPr>
            <w:r>
              <w:t>No formal Training required. Knowledge transfer on expanded use of Appendix K per the revis</w:t>
            </w:r>
            <w:r w:rsidR="000F313C">
              <w:t xml:space="preserve">ion was </w:t>
            </w:r>
            <w:r>
              <w:t xml:space="preserve">completed </w:t>
            </w:r>
            <w:r w:rsidR="000F313C">
              <w:t>on</w:t>
            </w:r>
            <w:r>
              <w:t xml:space="preserve"> 08/12/2024.</w:t>
            </w:r>
          </w:p>
        </w:tc>
        <w:tc>
          <w:tcPr>
            <w:tcW w:w="2427" w:type="dxa"/>
          </w:tcPr>
          <w:p w14:paraId="17D8FD69" w14:textId="4C65A013" w:rsidR="002541E3" w:rsidRDefault="00E264B0" w:rsidP="002541E3">
            <w:pPr>
              <w:pStyle w:val="BodyText-table"/>
            </w:pPr>
            <w:r>
              <w:t>ML</w:t>
            </w:r>
            <w:r w:rsidR="002A1B8A">
              <w:t>24116A311</w:t>
            </w:r>
          </w:p>
          <w:p w14:paraId="5C375C24" w14:textId="77777777" w:rsidR="00E264B0" w:rsidRDefault="00E264B0" w:rsidP="002541E3">
            <w:pPr>
              <w:pStyle w:val="BodyText-table"/>
            </w:pPr>
          </w:p>
          <w:p w14:paraId="7AE80E82" w14:textId="77777777" w:rsidR="00E264B0" w:rsidRDefault="00E264B0" w:rsidP="002541E3">
            <w:pPr>
              <w:pStyle w:val="BodyText-table"/>
            </w:pPr>
            <w:r>
              <w:t>0609K-2459</w:t>
            </w:r>
          </w:p>
          <w:p w14:paraId="1E4EC530" w14:textId="77777777" w:rsidR="00E264B0" w:rsidRDefault="00E264B0" w:rsidP="002541E3">
            <w:pPr>
              <w:pStyle w:val="BodyText-table"/>
            </w:pPr>
            <w:r>
              <w:t>ML22175A195</w:t>
            </w:r>
          </w:p>
          <w:p w14:paraId="0AE48625" w14:textId="77777777" w:rsidR="00E264B0" w:rsidRDefault="00E264B0" w:rsidP="002541E3">
            <w:pPr>
              <w:pStyle w:val="BodyText-table"/>
            </w:pPr>
            <w:r>
              <w:t>0609K-2460</w:t>
            </w:r>
          </w:p>
          <w:p w14:paraId="59FEBDC5" w14:textId="2F145067" w:rsidR="00E264B0" w:rsidRPr="00AB77E1" w:rsidRDefault="00E264B0" w:rsidP="002541E3">
            <w:pPr>
              <w:pStyle w:val="BodyText-table"/>
            </w:pPr>
            <w:r>
              <w:t>ML22175A196</w:t>
            </w:r>
          </w:p>
        </w:tc>
      </w:tr>
    </w:tbl>
    <w:p w14:paraId="67776C4F" w14:textId="77777777" w:rsidR="003021AA" w:rsidRPr="00BF1791" w:rsidRDefault="003021AA" w:rsidP="003021AA"/>
    <w:p w14:paraId="3C636E5F" w14:textId="77777777" w:rsidR="00DF63DC" w:rsidRPr="00864478" w:rsidRDefault="00DF63DC" w:rsidP="002643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p>
    <w:sectPr w:rsidR="00DF63DC" w:rsidRPr="00864478" w:rsidSect="003021AA">
      <w:footerReference w:type="default" r:id="rId16"/>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44D7D4" w14:textId="77777777" w:rsidR="007E0389" w:rsidRDefault="007E0389">
      <w:r>
        <w:separator/>
      </w:r>
    </w:p>
  </w:endnote>
  <w:endnote w:type="continuationSeparator" w:id="0">
    <w:p w14:paraId="1715E381" w14:textId="77777777" w:rsidR="007E0389" w:rsidRDefault="007E0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6BEA2E" w14:textId="714DCAA2" w:rsidR="00CD3034" w:rsidRPr="008E0C6A" w:rsidRDefault="00CD3034" w:rsidP="005F562E">
    <w:pPr>
      <w:tabs>
        <w:tab w:val="center" w:pos="4680"/>
        <w:tab w:val="right" w:pos="9360"/>
      </w:tabs>
      <w:ind w:left="7920" w:hanging="7920"/>
      <w:rPr>
        <w:rFonts w:cs="Arial"/>
        <w:szCs w:val="22"/>
      </w:rPr>
    </w:pPr>
    <w:r w:rsidRPr="008E0C6A">
      <w:rPr>
        <w:rFonts w:cs="Arial"/>
        <w:szCs w:val="22"/>
      </w:rPr>
      <w:t>Issue Date:</w:t>
    </w:r>
    <w:r>
      <w:rPr>
        <w:rFonts w:cs="Arial"/>
        <w:szCs w:val="22"/>
      </w:rPr>
      <w:t xml:space="preserve"> </w:t>
    </w:r>
    <w:r w:rsidR="00E20223">
      <w:rPr>
        <w:rFonts w:cs="Arial"/>
        <w:szCs w:val="22"/>
      </w:rPr>
      <w:t>10/25/24</w:t>
    </w:r>
    <w:r w:rsidRPr="008E0C6A">
      <w:rPr>
        <w:rFonts w:cs="Arial"/>
        <w:szCs w:val="22"/>
      </w:rPr>
      <w:tab/>
    </w:r>
    <w:r w:rsidRPr="008E0C6A">
      <w:rPr>
        <w:rStyle w:val="PageNumber"/>
        <w:rFonts w:cs="Arial"/>
        <w:szCs w:val="22"/>
      </w:rPr>
      <w:fldChar w:fldCharType="begin"/>
    </w:r>
    <w:r w:rsidRPr="008E0C6A">
      <w:rPr>
        <w:rStyle w:val="PageNumber"/>
        <w:rFonts w:cs="Arial"/>
        <w:szCs w:val="22"/>
      </w:rPr>
      <w:instrText xml:space="preserve"> PAGE </w:instrText>
    </w:r>
    <w:r w:rsidRPr="008E0C6A">
      <w:rPr>
        <w:rStyle w:val="PageNumber"/>
        <w:rFonts w:cs="Arial"/>
        <w:szCs w:val="22"/>
      </w:rPr>
      <w:fldChar w:fldCharType="separate"/>
    </w:r>
    <w:r w:rsidRPr="008E0C6A">
      <w:rPr>
        <w:rStyle w:val="PageNumber"/>
        <w:rFonts w:cs="Arial"/>
        <w:noProof/>
        <w:szCs w:val="22"/>
      </w:rPr>
      <w:t>1</w:t>
    </w:r>
    <w:r w:rsidRPr="008E0C6A">
      <w:rPr>
        <w:rStyle w:val="PageNumber"/>
        <w:rFonts w:cs="Arial"/>
        <w:szCs w:val="22"/>
      </w:rPr>
      <w:fldChar w:fldCharType="end"/>
    </w:r>
    <w:r w:rsidRPr="008E0C6A">
      <w:rPr>
        <w:rFonts w:cs="Arial"/>
        <w:szCs w:val="22"/>
      </w:rPr>
      <w:tab/>
      <w:t>0609 App K</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AC2197" w14:textId="4CA5D434" w:rsidR="00D601C3" w:rsidRPr="008E0C6A" w:rsidRDefault="00D601C3" w:rsidP="005F562E">
    <w:pPr>
      <w:tabs>
        <w:tab w:val="center" w:pos="4680"/>
        <w:tab w:val="right" w:pos="9360"/>
      </w:tabs>
      <w:ind w:left="7920" w:hanging="7920"/>
      <w:rPr>
        <w:rFonts w:cs="Arial"/>
        <w:szCs w:val="22"/>
      </w:rPr>
    </w:pPr>
    <w:r w:rsidRPr="008E0C6A">
      <w:rPr>
        <w:rFonts w:cs="Arial"/>
        <w:szCs w:val="22"/>
      </w:rPr>
      <w:t>Issue Date:</w:t>
    </w:r>
    <w:r>
      <w:rPr>
        <w:rFonts w:cs="Arial"/>
        <w:szCs w:val="22"/>
      </w:rPr>
      <w:t xml:space="preserve"> </w:t>
    </w:r>
    <w:r w:rsidR="00E20223">
      <w:rPr>
        <w:rFonts w:cs="Arial"/>
        <w:szCs w:val="22"/>
      </w:rPr>
      <w:t>10/25/24</w:t>
    </w:r>
    <w:r w:rsidRPr="008E0C6A">
      <w:rPr>
        <w:rFonts w:cs="Arial"/>
        <w:szCs w:val="22"/>
      </w:rPr>
      <w:tab/>
    </w:r>
    <w:r>
      <w:rPr>
        <w:rFonts w:cs="Arial"/>
        <w:szCs w:val="22"/>
      </w:rPr>
      <w:t>Att1-</w:t>
    </w:r>
    <w:r w:rsidRPr="008E0C6A">
      <w:rPr>
        <w:rStyle w:val="PageNumber"/>
        <w:rFonts w:cs="Arial"/>
        <w:szCs w:val="22"/>
      </w:rPr>
      <w:fldChar w:fldCharType="begin"/>
    </w:r>
    <w:r w:rsidRPr="008E0C6A">
      <w:rPr>
        <w:rStyle w:val="PageNumber"/>
        <w:rFonts w:cs="Arial"/>
        <w:szCs w:val="22"/>
      </w:rPr>
      <w:instrText xml:space="preserve"> PAGE </w:instrText>
    </w:r>
    <w:r w:rsidRPr="008E0C6A">
      <w:rPr>
        <w:rStyle w:val="PageNumber"/>
        <w:rFonts w:cs="Arial"/>
        <w:szCs w:val="22"/>
      </w:rPr>
      <w:fldChar w:fldCharType="separate"/>
    </w:r>
    <w:r w:rsidRPr="008E0C6A">
      <w:rPr>
        <w:rStyle w:val="PageNumber"/>
        <w:rFonts w:cs="Arial"/>
        <w:noProof/>
        <w:szCs w:val="22"/>
      </w:rPr>
      <w:t>1</w:t>
    </w:r>
    <w:r w:rsidRPr="008E0C6A">
      <w:rPr>
        <w:rStyle w:val="PageNumber"/>
        <w:rFonts w:cs="Arial"/>
        <w:szCs w:val="22"/>
      </w:rPr>
      <w:fldChar w:fldCharType="end"/>
    </w:r>
    <w:r w:rsidRPr="008E0C6A">
      <w:rPr>
        <w:rFonts w:cs="Arial"/>
        <w:szCs w:val="22"/>
      </w:rPr>
      <w:tab/>
      <w:t>0609 App K</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2F0F5" w14:textId="4847F029" w:rsidR="00421B04" w:rsidRDefault="00421B04">
    <w:r>
      <w:t>Issue Date:</w:t>
    </w:r>
    <w:r w:rsidR="00E20223">
      <w:t xml:space="preserve"> </w:t>
    </w:r>
    <w:r w:rsidR="00E20223">
      <w:rPr>
        <w:rFonts w:cs="Arial"/>
        <w:szCs w:val="22"/>
      </w:rPr>
      <w:t>10/25/24</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w:t>
    </w:r>
    <w:r w:rsidR="00A31243">
      <w:t>609 App 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879DDC" w14:textId="77777777" w:rsidR="007E0389" w:rsidRDefault="007E0389">
      <w:r>
        <w:separator/>
      </w:r>
    </w:p>
  </w:footnote>
  <w:footnote w:type="continuationSeparator" w:id="0">
    <w:p w14:paraId="20E7691D" w14:textId="77777777" w:rsidR="007E0389" w:rsidRDefault="007E03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13D07A70"/>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E312C20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C4FA55AA"/>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DC0A2178"/>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00000001"/>
    <w:multiLevelType w:val="multilevel"/>
    <w:tmpl w:val="00000000"/>
    <w:name w:val="AutoList14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15:restartNumberingAfterBreak="0">
    <w:nsid w:val="00000002"/>
    <w:multiLevelType w:val="multilevel"/>
    <w:tmpl w:val="00000000"/>
    <w:name w:val="AutoList15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15:restartNumberingAfterBreak="0">
    <w:nsid w:val="00000003"/>
    <w:multiLevelType w:val="multilevel"/>
    <w:tmpl w:val="00000000"/>
    <w:name w:val="AutoList15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15:restartNumberingAfterBreak="0">
    <w:nsid w:val="00000004"/>
    <w:multiLevelType w:val="multilevel"/>
    <w:tmpl w:val="00000000"/>
    <w:name w:val="AutoList15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15:restartNumberingAfterBreak="0">
    <w:nsid w:val="00000005"/>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9" w15:restartNumberingAfterBreak="0">
    <w:nsid w:val="00000006"/>
    <w:multiLevelType w:val="multilevel"/>
    <w:tmpl w:val="00000000"/>
    <w:name w:val="AutoList154"/>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0" w15:restartNumberingAfterBreak="0">
    <w:nsid w:val="00000007"/>
    <w:multiLevelType w:val="multilevel"/>
    <w:tmpl w:val="00000000"/>
    <w:name w:val="AutoList153"/>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1" w15:restartNumberingAfterBreak="0">
    <w:nsid w:val="5AEA000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667632437">
    <w:abstractNumId w:val="3"/>
  </w:num>
  <w:num w:numId="2" w16cid:durableId="975531037">
    <w:abstractNumId w:val="11"/>
  </w:num>
  <w:num w:numId="3" w16cid:durableId="1214316584">
    <w:abstractNumId w:val="0"/>
  </w:num>
  <w:num w:numId="4" w16cid:durableId="1434281803">
    <w:abstractNumId w:val="2"/>
  </w:num>
  <w:num w:numId="5" w16cid:durableId="12420386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83A"/>
    <w:rsid w:val="00006DAC"/>
    <w:rsid w:val="000116DE"/>
    <w:rsid w:val="00011B2C"/>
    <w:rsid w:val="000121DB"/>
    <w:rsid w:val="00032A13"/>
    <w:rsid w:val="000361F1"/>
    <w:rsid w:val="00043B24"/>
    <w:rsid w:val="00044828"/>
    <w:rsid w:val="00055179"/>
    <w:rsid w:val="00056B72"/>
    <w:rsid w:val="000605F7"/>
    <w:rsid w:val="00064F30"/>
    <w:rsid w:val="00066EBD"/>
    <w:rsid w:val="0007655A"/>
    <w:rsid w:val="0009123F"/>
    <w:rsid w:val="00092B92"/>
    <w:rsid w:val="00094365"/>
    <w:rsid w:val="000944E4"/>
    <w:rsid w:val="00096B5E"/>
    <w:rsid w:val="000A47D5"/>
    <w:rsid w:val="000A53DE"/>
    <w:rsid w:val="000B5E05"/>
    <w:rsid w:val="000B75BC"/>
    <w:rsid w:val="000B76D6"/>
    <w:rsid w:val="000C7628"/>
    <w:rsid w:val="000D17BB"/>
    <w:rsid w:val="000D34A7"/>
    <w:rsid w:val="000F062D"/>
    <w:rsid w:val="000F313C"/>
    <w:rsid w:val="000F4493"/>
    <w:rsid w:val="001058F0"/>
    <w:rsid w:val="00110A41"/>
    <w:rsid w:val="00123177"/>
    <w:rsid w:val="0012459E"/>
    <w:rsid w:val="00124C69"/>
    <w:rsid w:val="00133339"/>
    <w:rsid w:val="00161BD0"/>
    <w:rsid w:val="00173492"/>
    <w:rsid w:val="00176352"/>
    <w:rsid w:val="001828B1"/>
    <w:rsid w:val="00182B88"/>
    <w:rsid w:val="001851BF"/>
    <w:rsid w:val="0019382D"/>
    <w:rsid w:val="001A4FDA"/>
    <w:rsid w:val="001A60BF"/>
    <w:rsid w:val="001A66BD"/>
    <w:rsid w:val="001B391E"/>
    <w:rsid w:val="001B5BCC"/>
    <w:rsid w:val="001B6B84"/>
    <w:rsid w:val="001D00BF"/>
    <w:rsid w:val="001D4CDF"/>
    <w:rsid w:val="001F1AAC"/>
    <w:rsid w:val="001F372B"/>
    <w:rsid w:val="00200CD2"/>
    <w:rsid w:val="00203710"/>
    <w:rsid w:val="0022471F"/>
    <w:rsid w:val="00237C33"/>
    <w:rsid w:val="00243E30"/>
    <w:rsid w:val="00253104"/>
    <w:rsid w:val="002541E3"/>
    <w:rsid w:val="0026016C"/>
    <w:rsid w:val="0026203D"/>
    <w:rsid w:val="00262DC6"/>
    <w:rsid w:val="00264311"/>
    <w:rsid w:val="002643FA"/>
    <w:rsid w:val="0027236C"/>
    <w:rsid w:val="002733EC"/>
    <w:rsid w:val="0028086B"/>
    <w:rsid w:val="00283CEA"/>
    <w:rsid w:val="00291D93"/>
    <w:rsid w:val="002970A0"/>
    <w:rsid w:val="002A1B8A"/>
    <w:rsid w:val="002A582C"/>
    <w:rsid w:val="002D1CE3"/>
    <w:rsid w:val="002D3439"/>
    <w:rsid w:val="002D483A"/>
    <w:rsid w:val="002D4C8F"/>
    <w:rsid w:val="002D5377"/>
    <w:rsid w:val="002E430C"/>
    <w:rsid w:val="002E4BC3"/>
    <w:rsid w:val="002F5E7F"/>
    <w:rsid w:val="003021AA"/>
    <w:rsid w:val="00304A35"/>
    <w:rsid w:val="003252C4"/>
    <w:rsid w:val="00326E6C"/>
    <w:rsid w:val="00352DB3"/>
    <w:rsid w:val="00356F86"/>
    <w:rsid w:val="00376400"/>
    <w:rsid w:val="00394006"/>
    <w:rsid w:val="003A59F0"/>
    <w:rsid w:val="003B1B0B"/>
    <w:rsid w:val="003B671B"/>
    <w:rsid w:val="003B708B"/>
    <w:rsid w:val="003C33FE"/>
    <w:rsid w:val="003C34FF"/>
    <w:rsid w:val="003C39BD"/>
    <w:rsid w:val="003D5EB1"/>
    <w:rsid w:val="003D7D17"/>
    <w:rsid w:val="003E1C58"/>
    <w:rsid w:val="003E2DB1"/>
    <w:rsid w:val="003E5FA3"/>
    <w:rsid w:val="003E7CEA"/>
    <w:rsid w:val="003F2FDC"/>
    <w:rsid w:val="003F566C"/>
    <w:rsid w:val="003F6C18"/>
    <w:rsid w:val="0040293A"/>
    <w:rsid w:val="0041320D"/>
    <w:rsid w:val="00417F31"/>
    <w:rsid w:val="00421B04"/>
    <w:rsid w:val="00423F45"/>
    <w:rsid w:val="00435130"/>
    <w:rsid w:val="004375FD"/>
    <w:rsid w:val="00445465"/>
    <w:rsid w:val="00447D93"/>
    <w:rsid w:val="0047736C"/>
    <w:rsid w:val="00486F95"/>
    <w:rsid w:val="00490BC5"/>
    <w:rsid w:val="004A1F23"/>
    <w:rsid w:val="004B55A9"/>
    <w:rsid w:val="004C2424"/>
    <w:rsid w:val="004D4C30"/>
    <w:rsid w:val="004E5C8D"/>
    <w:rsid w:val="004E62F1"/>
    <w:rsid w:val="004F1549"/>
    <w:rsid w:val="00504733"/>
    <w:rsid w:val="0051507E"/>
    <w:rsid w:val="005229C9"/>
    <w:rsid w:val="00533055"/>
    <w:rsid w:val="0053486F"/>
    <w:rsid w:val="005475F9"/>
    <w:rsid w:val="0057759B"/>
    <w:rsid w:val="0058035E"/>
    <w:rsid w:val="005918D0"/>
    <w:rsid w:val="005D0E18"/>
    <w:rsid w:val="005E406A"/>
    <w:rsid w:val="005E6EE0"/>
    <w:rsid w:val="005F3AE4"/>
    <w:rsid w:val="005F562E"/>
    <w:rsid w:val="00601103"/>
    <w:rsid w:val="006018E3"/>
    <w:rsid w:val="00605CD8"/>
    <w:rsid w:val="006129E0"/>
    <w:rsid w:val="00613297"/>
    <w:rsid w:val="00615025"/>
    <w:rsid w:val="00630905"/>
    <w:rsid w:val="00632A20"/>
    <w:rsid w:val="0063351C"/>
    <w:rsid w:val="006368D6"/>
    <w:rsid w:val="00643225"/>
    <w:rsid w:val="00647299"/>
    <w:rsid w:val="0065025A"/>
    <w:rsid w:val="006667D2"/>
    <w:rsid w:val="0067358B"/>
    <w:rsid w:val="00675670"/>
    <w:rsid w:val="00680B5F"/>
    <w:rsid w:val="00684C4B"/>
    <w:rsid w:val="00697699"/>
    <w:rsid w:val="006A7B4F"/>
    <w:rsid w:val="006C0EDE"/>
    <w:rsid w:val="006C5B51"/>
    <w:rsid w:val="006D099E"/>
    <w:rsid w:val="006D0C57"/>
    <w:rsid w:val="006D2760"/>
    <w:rsid w:val="006D36C8"/>
    <w:rsid w:val="006E3FDE"/>
    <w:rsid w:val="006E63C5"/>
    <w:rsid w:val="006F10B3"/>
    <w:rsid w:val="006F37E6"/>
    <w:rsid w:val="006F646F"/>
    <w:rsid w:val="00715712"/>
    <w:rsid w:val="00727E98"/>
    <w:rsid w:val="00737738"/>
    <w:rsid w:val="0074070F"/>
    <w:rsid w:val="00743526"/>
    <w:rsid w:val="007446A3"/>
    <w:rsid w:val="00762BF0"/>
    <w:rsid w:val="00766970"/>
    <w:rsid w:val="00775B3F"/>
    <w:rsid w:val="00785B58"/>
    <w:rsid w:val="007A3E93"/>
    <w:rsid w:val="007A609E"/>
    <w:rsid w:val="007A6BD5"/>
    <w:rsid w:val="007C62E9"/>
    <w:rsid w:val="007E0389"/>
    <w:rsid w:val="007E42D2"/>
    <w:rsid w:val="007F1D41"/>
    <w:rsid w:val="007F4E7B"/>
    <w:rsid w:val="00800A69"/>
    <w:rsid w:val="00802F07"/>
    <w:rsid w:val="00804B6A"/>
    <w:rsid w:val="00805793"/>
    <w:rsid w:val="00815727"/>
    <w:rsid w:val="00822005"/>
    <w:rsid w:val="0083742F"/>
    <w:rsid w:val="00841EC0"/>
    <w:rsid w:val="00850244"/>
    <w:rsid w:val="00853AB4"/>
    <w:rsid w:val="00855A5C"/>
    <w:rsid w:val="00860274"/>
    <w:rsid w:val="00860713"/>
    <w:rsid w:val="00863530"/>
    <w:rsid w:val="00864478"/>
    <w:rsid w:val="008815BD"/>
    <w:rsid w:val="008949ED"/>
    <w:rsid w:val="008B1973"/>
    <w:rsid w:val="008B3130"/>
    <w:rsid w:val="008D2F6C"/>
    <w:rsid w:val="008D42F8"/>
    <w:rsid w:val="008D5A14"/>
    <w:rsid w:val="008D6EDF"/>
    <w:rsid w:val="008E0C6A"/>
    <w:rsid w:val="008E4FE2"/>
    <w:rsid w:val="008E5637"/>
    <w:rsid w:val="008F07D5"/>
    <w:rsid w:val="008F554D"/>
    <w:rsid w:val="008F5A31"/>
    <w:rsid w:val="008F7074"/>
    <w:rsid w:val="009039F0"/>
    <w:rsid w:val="00906232"/>
    <w:rsid w:val="00911FCF"/>
    <w:rsid w:val="00915DD8"/>
    <w:rsid w:val="00916276"/>
    <w:rsid w:val="00920B2B"/>
    <w:rsid w:val="00920E0A"/>
    <w:rsid w:val="009226F9"/>
    <w:rsid w:val="009327EA"/>
    <w:rsid w:val="009426EB"/>
    <w:rsid w:val="009444E6"/>
    <w:rsid w:val="00954842"/>
    <w:rsid w:val="0097724B"/>
    <w:rsid w:val="00994249"/>
    <w:rsid w:val="00997368"/>
    <w:rsid w:val="009B0D53"/>
    <w:rsid w:val="009B70D0"/>
    <w:rsid w:val="009C10BA"/>
    <w:rsid w:val="009C2229"/>
    <w:rsid w:val="009C351A"/>
    <w:rsid w:val="009D183A"/>
    <w:rsid w:val="009D256C"/>
    <w:rsid w:val="009E7C3D"/>
    <w:rsid w:val="00A02C1C"/>
    <w:rsid w:val="00A05AAD"/>
    <w:rsid w:val="00A0751E"/>
    <w:rsid w:val="00A10060"/>
    <w:rsid w:val="00A11166"/>
    <w:rsid w:val="00A11B11"/>
    <w:rsid w:val="00A16FE4"/>
    <w:rsid w:val="00A2115F"/>
    <w:rsid w:val="00A25A15"/>
    <w:rsid w:val="00A266B0"/>
    <w:rsid w:val="00A31243"/>
    <w:rsid w:val="00A37DD6"/>
    <w:rsid w:val="00A42C8F"/>
    <w:rsid w:val="00A53CB5"/>
    <w:rsid w:val="00A57902"/>
    <w:rsid w:val="00A63CFC"/>
    <w:rsid w:val="00A66415"/>
    <w:rsid w:val="00A70E27"/>
    <w:rsid w:val="00A759D7"/>
    <w:rsid w:val="00A77605"/>
    <w:rsid w:val="00A87DDC"/>
    <w:rsid w:val="00AA177B"/>
    <w:rsid w:val="00AB02D2"/>
    <w:rsid w:val="00AB25FD"/>
    <w:rsid w:val="00AC17EB"/>
    <w:rsid w:val="00AC6975"/>
    <w:rsid w:val="00AD2467"/>
    <w:rsid w:val="00AD2875"/>
    <w:rsid w:val="00AD4892"/>
    <w:rsid w:val="00AE0247"/>
    <w:rsid w:val="00AE34F0"/>
    <w:rsid w:val="00AF3B8A"/>
    <w:rsid w:val="00AF750D"/>
    <w:rsid w:val="00AF79F7"/>
    <w:rsid w:val="00B04F99"/>
    <w:rsid w:val="00B070A4"/>
    <w:rsid w:val="00B12E6F"/>
    <w:rsid w:val="00B202D0"/>
    <w:rsid w:val="00B26BD7"/>
    <w:rsid w:val="00B3090F"/>
    <w:rsid w:val="00B450CF"/>
    <w:rsid w:val="00B61DC1"/>
    <w:rsid w:val="00B718C6"/>
    <w:rsid w:val="00B72E69"/>
    <w:rsid w:val="00B75E4B"/>
    <w:rsid w:val="00B77D7D"/>
    <w:rsid w:val="00B855AB"/>
    <w:rsid w:val="00B90475"/>
    <w:rsid w:val="00B935E5"/>
    <w:rsid w:val="00B96EB9"/>
    <w:rsid w:val="00BA5C7A"/>
    <w:rsid w:val="00BB6BF6"/>
    <w:rsid w:val="00BC176B"/>
    <w:rsid w:val="00BC1F0C"/>
    <w:rsid w:val="00BD0021"/>
    <w:rsid w:val="00BF4B0B"/>
    <w:rsid w:val="00C143FA"/>
    <w:rsid w:val="00C14D84"/>
    <w:rsid w:val="00C1653D"/>
    <w:rsid w:val="00C20E83"/>
    <w:rsid w:val="00C3164E"/>
    <w:rsid w:val="00C336B6"/>
    <w:rsid w:val="00C3658D"/>
    <w:rsid w:val="00C4069D"/>
    <w:rsid w:val="00C471EC"/>
    <w:rsid w:val="00C53285"/>
    <w:rsid w:val="00C5600E"/>
    <w:rsid w:val="00C63D91"/>
    <w:rsid w:val="00C70259"/>
    <w:rsid w:val="00C74042"/>
    <w:rsid w:val="00C76654"/>
    <w:rsid w:val="00C87AA6"/>
    <w:rsid w:val="00C93D25"/>
    <w:rsid w:val="00CA66F6"/>
    <w:rsid w:val="00CB2F21"/>
    <w:rsid w:val="00CB33FA"/>
    <w:rsid w:val="00CC5A19"/>
    <w:rsid w:val="00CD3034"/>
    <w:rsid w:val="00CE0EC6"/>
    <w:rsid w:val="00CE5AEB"/>
    <w:rsid w:val="00D01FCD"/>
    <w:rsid w:val="00D04C4E"/>
    <w:rsid w:val="00D07259"/>
    <w:rsid w:val="00D104F8"/>
    <w:rsid w:val="00D55572"/>
    <w:rsid w:val="00D575CC"/>
    <w:rsid w:val="00D601C3"/>
    <w:rsid w:val="00D65735"/>
    <w:rsid w:val="00D701BC"/>
    <w:rsid w:val="00D77A99"/>
    <w:rsid w:val="00D8770D"/>
    <w:rsid w:val="00D90768"/>
    <w:rsid w:val="00DA17E9"/>
    <w:rsid w:val="00DA2DA0"/>
    <w:rsid w:val="00DA5218"/>
    <w:rsid w:val="00DA7D30"/>
    <w:rsid w:val="00DB79CB"/>
    <w:rsid w:val="00DC3213"/>
    <w:rsid w:val="00DC6C25"/>
    <w:rsid w:val="00DD0B4E"/>
    <w:rsid w:val="00DD6BA5"/>
    <w:rsid w:val="00DE0721"/>
    <w:rsid w:val="00DE379E"/>
    <w:rsid w:val="00DE5156"/>
    <w:rsid w:val="00DF63DC"/>
    <w:rsid w:val="00E07E37"/>
    <w:rsid w:val="00E155BB"/>
    <w:rsid w:val="00E20223"/>
    <w:rsid w:val="00E23E1C"/>
    <w:rsid w:val="00E264B0"/>
    <w:rsid w:val="00E37759"/>
    <w:rsid w:val="00E45FF3"/>
    <w:rsid w:val="00E47CCB"/>
    <w:rsid w:val="00E500CC"/>
    <w:rsid w:val="00E74C7B"/>
    <w:rsid w:val="00E774B7"/>
    <w:rsid w:val="00E95E13"/>
    <w:rsid w:val="00EA4C22"/>
    <w:rsid w:val="00EA5E45"/>
    <w:rsid w:val="00EB40C8"/>
    <w:rsid w:val="00EB494C"/>
    <w:rsid w:val="00EC166F"/>
    <w:rsid w:val="00EC1881"/>
    <w:rsid w:val="00EC2A11"/>
    <w:rsid w:val="00ED64FD"/>
    <w:rsid w:val="00EE2053"/>
    <w:rsid w:val="00EF3B96"/>
    <w:rsid w:val="00EF784A"/>
    <w:rsid w:val="00F03F46"/>
    <w:rsid w:val="00F1026A"/>
    <w:rsid w:val="00F14B62"/>
    <w:rsid w:val="00F26237"/>
    <w:rsid w:val="00F304A0"/>
    <w:rsid w:val="00F307B7"/>
    <w:rsid w:val="00F3084D"/>
    <w:rsid w:val="00F338D3"/>
    <w:rsid w:val="00F374AB"/>
    <w:rsid w:val="00F42D3C"/>
    <w:rsid w:val="00F50011"/>
    <w:rsid w:val="00F61E0D"/>
    <w:rsid w:val="00F63D01"/>
    <w:rsid w:val="00F76F4C"/>
    <w:rsid w:val="00F8453B"/>
    <w:rsid w:val="00F85C0A"/>
    <w:rsid w:val="00F872ED"/>
    <w:rsid w:val="00FA0501"/>
    <w:rsid w:val="00FB161A"/>
    <w:rsid w:val="00FB19A8"/>
    <w:rsid w:val="00FB2D92"/>
    <w:rsid w:val="00FC2537"/>
    <w:rsid w:val="00FD4EB7"/>
    <w:rsid w:val="00FD5F4B"/>
    <w:rsid w:val="00FD669C"/>
    <w:rsid w:val="00FD6D72"/>
    <w:rsid w:val="00FE22BC"/>
    <w:rsid w:val="00FE2609"/>
    <w:rsid w:val="00FE3881"/>
    <w:rsid w:val="00FE4C1F"/>
    <w:rsid w:val="00FE64D8"/>
    <w:rsid w:val="00FF0507"/>
    <w:rsid w:val="00FF077D"/>
    <w:rsid w:val="00FF248A"/>
    <w:rsid w:val="00FF4A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BCD4E45"/>
  <w15:chartTrackingRefBased/>
  <w15:docId w15:val="{DBEA0D90-F286-48D8-AFEC-9C970C1AB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3B8A"/>
    <w:pPr>
      <w:widowControl w:val="0"/>
      <w:autoSpaceDE w:val="0"/>
      <w:autoSpaceDN w:val="0"/>
      <w:adjustRightInd w:val="0"/>
    </w:pPr>
    <w:rPr>
      <w:rFonts w:ascii="Arial" w:hAnsi="Arial"/>
      <w:sz w:val="22"/>
      <w:szCs w:val="24"/>
    </w:rPr>
  </w:style>
  <w:style w:type="paragraph" w:styleId="Heading1">
    <w:name w:val="heading 1"/>
    <w:next w:val="BodyText"/>
    <w:link w:val="Heading1Char"/>
    <w:qFormat/>
    <w:rsid w:val="00BC176B"/>
    <w:pPr>
      <w:keepNext/>
      <w:keepLines/>
      <w:widowControl w:val="0"/>
      <w:autoSpaceDE w:val="0"/>
      <w:autoSpaceDN w:val="0"/>
      <w:adjustRightInd w:val="0"/>
      <w:spacing w:before="440" w:after="220"/>
      <w:ind w:left="360" w:hanging="360"/>
      <w:outlineLvl w:val="0"/>
    </w:pPr>
    <w:rPr>
      <w:rFonts w:ascii="Arial" w:hAnsi="Arial"/>
      <w:caps/>
      <w:sz w:val="22"/>
      <w:szCs w:val="22"/>
    </w:rPr>
  </w:style>
  <w:style w:type="paragraph" w:styleId="Heading2">
    <w:name w:val="heading 2"/>
    <w:basedOn w:val="BodyText"/>
    <w:next w:val="BodyText"/>
    <w:link w:val="Heading2Char"/>
    <w:qFormat/>
    <w:rsid w:val="00BC176B"/>
    <w:pPr>
      <w:keepNext/>
      <w:ind w:left="720" w:hanging="720"/>
      <w:outlineLvl w:val="1"/>
    </w:pPr>
    <w:rPr>
      <w:rFonts w:eastAsia="Times New Roman" w:cs="Times New Roman"/>
    </w:rPr>
  </w:style>
  <w:style w:type="paragraph" w:styleId="Heading3">
    <w:name w:val="heading 3"/>
    <w:basedOn w:val="BodyText3"/>
    <w:next w:val="BodyText"/>
    <w:link w:val="Heading3Char"/>
    <w:unhideWhenUsed/>
    <w:qFormat/>
    <w:rsid w:val="00E95E13"/>
    <w:pPr>
      <w:outlineLvl w:val="2"/>
    </w:pPr>
    <w:rPr>
      <w:u w:val="single"/>
    </w:rPr>
  </w:style>
  <w:style w:type="paragraph" w:styleId="Heading4">
    <w:name w:val="heading 4"/>
    <w:next w:val="BodyText"/>
    <w:link w:val="Heading4Char"/>
    <w:uiPriority w:val="9"/>
    <w:semiHidden/>
    <w:unhideWhenUsed/>
    <w:qFormat/>
    <w:rsid w:val="00BC176B"/>
    <w:pPr>
      <w:keepNext/>
      <w:keepLines/>
      <w:spacing w:after="220"/>
      <w:outlineLvl w:val="3"/>
    </w:pPr>
    <w:rPr>
      <w:rFonts w:ascii="Arial" w:hAnsi="Arial"/>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link w:val="HeaderChar"/>
    <w:uiPriority w:val="99"/>
    <w:rsid w:val="00FD6D72"/>
    <w:pPr>
      <w:tabs>
        <w:tab w:val="center" w:pos="4320"/>
        <w:tab w:val="right" w:pos="8640"/>
      </w:tabs>
    </w:pPr>
  </w:style>
  <w:style w:type="paragraph" w:styleId="Footer">
    <w:name w:val="footer"/>
    <w:basedOn w:val="Normal"/>
    <w:rsid w:val="00FD6D72"/>
    <w:pPr>
      <w:tabs>
        <w:tab w:val="center" w:pos="4320"/>
        <w:tab w:val="right" w:pos="8640"/>
      </w:tabs>
    </w:pPr>
  </w:style>
  <w:style w:type="character" w:styleId="PageNumber">
    <w:name w:val="page number"/>
    <w:basedOn w:val="DefaultParagraphFont"/>
    <w:rsid w:val="00FD6D72"/>
  </w:style>
  <w:style w:type="character" w:customStyle="1" w:styleId="HeaderChar">
    <w:name w:val="Header Char"/>
    <w:link w:val="Header"/>
    <w:uiPriority w:val="99"/>
    <w:rsid w:val="00C3164E"/>
    <w:rPr>
      <w:sz w:val="24"/>
      <w:szCs w:val="24"/>
    </w:rPr>
  </w:style>
  <w:style w:type="character" w:customStyle="1" w:styleId="Heading1Char">
    <w:name w:val="Heading 1 Char"/>
    <w:link w:val="Heading1"/>
    <w:rsid w:val="00BC176B"/>
    <w:rPr>
      <w:rFonts w:ascii="Arial" w:hAnsi="Arial"/>
      <w:caps/>
      <w:sz w:val="22"/>
      <w:szCs w:val="22"/>
    </w:rPr>
  </w:style>
  <w:style w:type="table" w:styleId="TableGrid">
    <w:name w:val="Table Grid"/>
    <w:basedOn w:val="TableNormal"/>
    <w:rsid w:val="003F56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61BD0"/>
    <w:rPr>
      <w:rFonts w:ascii="Arial" w:hAnsi="Arial"/>
      <w:sz w:val="22"/>
      <w:szCs w:val="24"/>
    </w:rPr>
  </w:style>
  <w:style w:type="paragraph" w:styleId="BodyText">
    <w:name w:val="Body Text"/>
    <w:link w:val="BodyTextChar"/>
    <w:rsid w:val="00BC176B"/>
    <w:pPr>
      <w:spacing w:after="220"/>
    </w:pPr>
    <w:rPr>
      <w:rFonts w:ascii="Arial" w:eastAsia="Arial" w:hAnsi="Arial" w:cs="Arial"/>
      <w:sz w:val="22"/>
      <w:szCs w:val="22"/>
    </w:rPr>
  </w:style>
  <w:style w:type="character" w:customStyle="1" w:styleId="BodyTextChar">
    <w:name w:val="Body Text Char"/>
    <w:link w:val="BodyText"/>
    <w:rsid w:val="00BC176B"/>
    <w:rPr>
      <w:rFonts w:ascii="Arial" w:eastAsia="Arial" w:hAnsi="Arial" w:cs="Arial"/>
      <w:sz w:val="22"/>
      <w:szCs w:val="22"/>
    </w:rPr>
  </w:style>
  <w:style w:type="paragraph" w:customStyle="1" w:styleId="Applicability">
    <w:name w:val="Applicability"/>
    <w:basedOn w:val="BodyText"/>
    <w:qFormat/>
    <w:rsid w:val="00BC176B"/>
    <w:pPr>
      <w:spacing w:before="440"/>
      <w:ind w:left="2160" w:hanging="2160"/>
    </w:pPr>
  </w:style>
  <w:style w:type="paragraph" w:customStyle="1" w:styleId="attachmenttitle">
    <w:name w:val="attachment title"/>
    <w:next w:val="BodyText"/>
    <w:qFormat/>
    <w:rsid w:val="00BC176B"/>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BC176B"/>
    <w:rPr>
      <w:rFonts w:ascii="Arial" w:eastAsia="Arial" w:hAnsi="Arial"/>
      <w:sz w:val="22"/>
      <w:szCs w:val="22"/>
    </w:rPr>
  </w:style>
  <w:style w:type="paragraph" w:styleId="BodyText2">
    <w:name w:val="Body Text 2"/>
    <w:link w:val="BodyText2Char"/>
    <w:rsid w:val="00BC176B"/>
    <w:pPr>
      <w:spacing w:after="220"/>
      <w:ind w:left="720" w:hanging="720"/>
    </w:pPr>
    <w:rPr>
      <w:rFonts w:ascii="Arial" w:hAnsi="Arial"/>
      <w:sz w:val="22"/>
      <w:szCs w:val="22"/>
    </w:rPr>
  </w:style>
  <w:style w:type="character" w:customStyle="1" w:styleId="BodyText2Char">
    <w:name w:val="Body Text 2 Char"/>
    <w:link w:val="BodyText2"/>
    <w:rsid w:val="00BC176B"/>
    <w:rPr>
      <w:rFonts w:ascii="Arial" w:hAnsi="Arial"/>
      <w:sz w:val="22"/>
      <w:szCs w:val="22"/>
    </w:rPr>
  </w:style>
  <w:style w:type="paragraph" w:styleId="BodyText3">
    <w:name w:val="Body Text 3"/>
    <w:basedOn w:val="BodyText"/>
    <w:link w:val="BodyText3Char"/>
    <w:rsid w:val="00BC176B"/>
    <w:pPr>
      <w:ind w:left="720"/>
    </w:pPr>
    <w:rPr>
      <w:rFonts w:eastAsia="Times New Roman" w:cs="Times New Roman"/>
    </w:rPr>
  </w:style>
  <w:style w:type="character" w:customStyle="1" w:styleId="BodyText3Char">
    <w:name w:val="Body Text 3 Char"/>
    <w:link w:val="BodyText3"/>
    <w:rsid w:val="00BC176B"/>
    <w:rPr>
      <w:rFonts w:ascii="Arial" w:hAnsi="Arial"/>
      <w:sz w:val="22"/>
      <w:szCs w:val="22"/>
    </w:rPr>
  </w:style>
  <w:style w:type="character" w:customStyle="1" w:styleId="Commitment">
    <w:name w:val="Commitment"/>
    <w:uiPriority w:val="1"/>
    <w:qFormat/>
    <w:rsid w:val="00BC176B"/>
    <w:rPr>
      <w:rFonts w:ascii="Arial" w:eastAsia="Arial" w:hAnsi="Arial" w:cs="Arial"/>
      <w:i/>
      <w:iCs/>
      <w:sz w:val="22"/>
      <w:szCs w:val="22"/>
    </w:rPr>
  </w:style>
  <w:style w:type="paragraph" w:customStyle="1" w:styleId="CornerstoneBases">
    <w:name w:val="Cornerstone / Bases"/>
    <w:basedOn w:val="BodyText"/>
    <w:qFormat/>
    <w:rsid w:val="00BC176B"/>
    <w:pPr>
      <w:ind w:left="2160" w:hanging="2160"/>
    </w:pPr>
  </w:style>
  <w:style w:type="paragraph" w:customStyle="1" w:styleId="EffectiveDate">
    <w:name w:val="Effective Date"/>
    <w:next w:val="BodyText"/>
    <w:qFormat/>
    <w:rsid w:val="00BC176B"/>
    <w:pPr>
      <w:spacing w:before="220" w:after="440"/>
      <w:jc w:val="center"/>
    </w:pPr>
    <w:rPr>
      <w:rFonts w:ascii="Arial" w:hAnsi="Arial" w:cs="Arial"/>
      <w:sz w:val="22"/>
      <w:szCs w:val="22"/>
    </w:rPr>
  </w:style>
  <w:style w:type="paragraph" w:customStyle="1" w:styleId="END">
    <w:name w:val="END"/>
    <w:next w:val="BodyText"/>
    <w:qFormat/>
    <w:rsid w:val="00BC176B"/>
    <w:pPr>
      <w:autoSpaceDE w:val="0"/>
      <w:autoSpaceDN w:val="0"/>
      <w:adjustRightInd w:val="0"/>
      <w:spacing w:before="440" w:after="440"/>
      <w:jc w:val="center"/>
    </w:pPr>
    <w:rPr>
      <w:rFonts w:ascii="Arial" w:hAnsi="Arial" w:cs="Arial"/>
      <w:sz w:val="22"/>
      <w:szCs w:val="22"/>
    </w:rPr>
  </w:style>
  <w:style w:type="character" w:customStyle="1" w:styleId="Heading2Char">
    <w:name w:val="Heading 2 Char"/>
    <w:link w:val="Heading2"/>
    <w:rsid w:val="00BC176B"/>
    <w:rPr>
      <w:rFonts w:ascii="Arial" w:hAnsi="Arial"/>
      <w:sz w:val="22"/>
      <w:szCs w:val="22"/>
    </w:rPr>
  </w:style>
  <w:style w:type="character" w:customStyle="1" w:styleId="Heading3Char">
    <w:name w:val="Heading 3 Char"/>
    <w:link w:val="Heading3"/>
    <w:rsid w:val="00E95E13"/>
    <w:rPr>
      <w:rFonts w:ascii="Arial" w:hAnsi="Arial"/>
      <w:sz w:val="22"/>
      <w:szCs w:val="22"/>
      <w:u w:val="single"/>
    </w:rPr>
  </w:style>
  <w:style w:type="character" w:customStyle="1" w:styleId="Heading4Char">
    <w:name w:val="Heading 4 Char"/>
    <w:link w:val="Heading4"/>
    <w:uiPriority w:val="9"/>
    <w:semiHidden/>
    <w:rsid w:val="00BC176B"/>
    <w:rPr>
      <w:rFonts w:ascii="Arial" w:hAnsi="Arial"/>
      <w:iCs/>
      <w:sz w:val="22"/>
      <w:szCs w:val="22"/>
    </w:rPr>
  </w:style>
  <w:style w:type="table" w:customStyle="1" w:styleId="IM">
    <w:name w:val="IM"/>
    <w:basedOn w:val="TableNormal"/>
    <w:uiPriority w:val="99"/>
    <w:rsid w:val="00BC176B"/>
    <w:rPr>
      <w:rFonts w:ascii="Arial" w:eastAsia="Arial"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BC176B"/>
    <w:pPr>
      <w:widowControl w:val="0"/>
      <w:pBdr>
        <w:top w:val="single" w:sz="8" w:space="3" w:color="auto"/>
        <w:bottom w:val="single" w:sz="8" w:space="3" w:color="auto"/>
      </w:pBdr>
      <w:spacing w:after="220"/>
      <w:jc w:val="center"/>
    </w:pPr>
    <w:rPr>
      <w:rFonts w:ascii="Arial" w:eastAsia="Arial" w:hAnsi="Arial" w:cs="Arial"/>
      <w:iCs/>
      <w:caps/>
      <w:sz w:val="22"/>
      <w:szCs w:val="22"/>
    </w:rPr>
  </w:style>
  <w:style w:type="paragraph" w:styleId="Title">
    <w:name w:val="Title"/>
    <w:next w:val="BodyText"/>
    <w:link w:val="TitleChar"/>
    <w:qFormat/>
    <w:rsid w:val="00BC176B"/>
    <w:pPr>
      <w:spacing w:before="220" w:after="220"/>
      <w:jc w:val="center"/>
    </w:pPr>
    <w:rPr>
      <w:rFonts w:ascii="Arial" w:hAnsi="Arial" w:cs="Arial"/>
      <w:sz w:val="22"/>
      <w:szCs w:val="22"/>
    </w:rPr>
  </w:style>
  <w:style w:type="character" w:customStyle="1" w:styleId="TitleChar">
    <w:name w:val="Title Char"/>
    <w:link w:val="Title"/>
    <w:rsid w:val="00BC176B"/>
    <w:rPr>
      <w:rFonts w:ascii="Arial" w:hAnsi="Arial" w:cs="Arial"/>
      <w:sz w:val="22"/>
      <w:szCs w:val="22"/>
    </w:rPr>
  </w:style>
  <w:style w:type="paragraph" w:customStyle="1" w:styleId="NRCINSPECTIONMANUAL">
    <w:name w:val="NRC INSPECTION MANUAL"/>
    <w:next w:val="BodyText"/>
    <w:link w:val="NRCINSPECTIONMANUALChar"/>
    <w:qFormat/>
    <w:rsid w:val="00BC176B"/>
    <w:pPr>
      <w:tabs>
        <w:tab w:val="center" w:pos="4680"/>
        <w:tab w:val="right" w:pos="9360"/>
      </w:tabs>
      <w:spacing w:after="220"/>
    </w:pPr>
    <w:rPr>
      <w:rFonts w:ascii="Arial" w:eastAsia="Arial" w:hAnsi="Arial" w:cs="Arial"/>
      <w:szCs w:val="22"/>
    </w:rPr>
  </w:style>
  <w:style w:type="character" w:customStyle="1" w:styleId="NRCINSPECTIONMANUALChar">
    <w:name w:val="NRC INSPECTION MANUAL Char"/>
    <w:link w:val="NRCINSPECTIONMANUAL"/>
    <w:rsid w:val="00BC176B"/>
    <w:rPr>
      <w:rFonts w:ascii="Arial" w:eastAsia="Arial" w:hAnsi="Arial" w:cs="Arial"/>
      <w:szCs w:val="22"/>
    </w:rPr>
  </w:style>
  <w:style w:type="paragraph" w:customStyle="1" w:styleId="Requirement">
    <w:name w:val="Requirement"/>
    <w:basedOn w:val="BodyText3"/>
    <w:qFormat/>
    <w:rsid w:val="00BC176B"/>
    <w:pPr>
      <w:keepNext/>
    </w:pPr>
    <w:rPr>
      <w:b/>
      <w:bCs/>
    </w:rPr>
  </w:style>
  <w:style w:type="paragraph" w:customStyle="1" w:styleId="SpecificGuidance">
    <w:name w:val="Specific Guidance"/>
    <w:basedOn w:val="BodyText3"/>
    <w:qFormat/>
    <w:rsid w:val="00BC176B"/>
    <w:pPr>
      <w:keepNext/>
    </w:pPr>
    <w:rPr>
      <w:u w:val="single"/>
    </w:rPr>
  </w:style>
  <w:style w:type="paragraph" w:styleId="ListBullet2">
    <w:name w:val="List Bullet 2"/>
    <w:rsid w:val="00D601C3"/>
    <w:pPr>
      <w:numPr>
        <w:numId w:val="1"/>
      </w:numPr>
      <w:spacing w:after="220"/>
    </w:pPr>
    <w:rPr>
      <w:rFonts w:ascii="Arial" w:hAnsi="Arial"/>
      <w:sz w:val="22"/>
      <w:szCs w:val="24"/>
    </w:rPr>
  </w:style>
  <w:style w:type="paragraph" w:customStyle="1" w:styleId="BodyText5">
    <w:name w:val="Body Text 5"/>
    <w:basedOn w:val="BodyText3"/>
    <w:qFormat/>
    <w:rsid w:val="00D77A99"/>
    <w:pPr>
      <w:ind w:left="2160"/>
    </w:pPr>
  </w:style>
  <w:style w:type="paragraph" w:styleId="ListBullet5">
    <w:name w:val="List Bullet 5"/>
    <w:basedOn w:val="Normal"/>
    <w:rsid w:val="00860274"/>
    <w:pPr>
      <w:numPr>
        <w:numId w:val="3"/>
      </w:numPr>
      <w:contextualSpacing/>
    </w:pPr>
  </w:style>
  <w:style w:type="paragraph" w:styleId="ListBullet3">
    <w:name w:val="List Bullet 3"/>
    <w:basedOn w:val="Normal"/>
    <w:rsid w:val="00860274"/>
    <w:pPr>
      <w:numPr>
        <w:numId w:val="4"/>
      </w:numPr>
      <w:spacing w:after="220"/>
    </w:pPr>
  </w:style>
  <w:style w:type="table" w:customStyle="1" w:styleId="IMHx">
    <w:name w:val="IM Hx"/>
    <w:basedOn w:val="TableNormal"/>
    <w:uiPriority w:val="99"/>
    <w:rsid w:val="003021AA"/>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character" w:styleId="Hyperlink">
    <w:name w:val="Hyperlink"/>
    <w:basedOn w:val="DefaultParagraphFont"/>
    <w:uiPriority w:val="99"/>
    <w:unhideWhenUsed/>
    <w:rsid w:val="00766970"/>
    <w:rPr>
      <w:color w:val="0000FF"/>
      <w:u w:val="single"/>
    </w:rPr>
  </w:style>
  <w:style w:type="paragraph" w:customStyle="1" w:styleId="BodyTextBox">
    <w:name w:val="Body Text Box"/>
    <w:next w:val="BodyText"/>
    <w:qFormat/>
    <w:rsid w:val="00A37DD6"/>
    <w:pPr>
      <w:pBdr>
        <w:top w:val="double" w:sz="4" w:space="5" w:color="auto"/>
        <w:left w:val="double" w:sz="4" w:space="5" w:color="auto"/>
        <w:bottom w:val="double" w:sz="4" w:space="5" w:color="auto"/>
        <w:right w:val="double" w:sz="4" w:space="5" w:color="auto"/>
      </w:pBdr>
      <w:tabs>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pPr>
    <w:rPr>
      <w:rFonts w:ascii="Arial" w:hAnsi="Arial" w:cs="Arial"/>
      <w:bCs/>
      <w:sz w:val="22"/>
      <w:szCs w:val="22"/>
    </w:rPr>
  </w:style>
  <w:style w:type="paragraph" w:styleId="ListBullet4">
    <w:name w:val="List Bullet 4"/>
    <w:rsid w:val="00E95E13"/>
    <w:pPr>
      <w:numPr>
        <w:numId w:val="5"/>
      </w:numPr>
      <w:spacing w:after="220"/>
    </w:pPr>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192122">
      <w:bodyDiv w:val="1"/>
      <w:marLeft w:val="0"/>
      <w:marRight w:val="0"/>
      <w:marTop w:val="0"/>
      <w:marBottom w:val="0"/>
      <w:divBdr>
        <w:top w:val="none" w:sz="0" w:space="0" w:color="auto"/>
        <w:left w:val="none" w:sz="0" w:space="0" w:color="auto"/>
        <w:bottom w:val="none" w:sz="0" w:space="0" w:color="auto"/>
        <w:right w:val="none" w:sz="0" w:space="0" w:color="auto"/>
      </w:divBdr>
    </w:div>
    <w:div w:id="136258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48D297133BB2448B5E640CF874CA5CF" ma:contentTypeVersion="4" ma:contentTypeDescription="Create a new document." ma:contentTypeScope="" ma:versionID="8ac64a920f7719af4828cbf51b266ca6">
  <xsd:schema xmlns:xsd="http://www.w3.org/2001/XMLSchema" xmlns:xs="http://www.w3.org/2001/XMLSchema" xmlns:p="http://schemas.microsoft.com/office/2006/metadata/properties" xmlns:ns2="2b749c77-5474-4b1e-a201-9be78951dbdd" targetNamespace="http://schemas.microsoft.com/office/2006/metadata/properties" ma:root="true" ma:fieldsID="63158137b0927442c313fa8d1957526d" ns2:_="">
    <xsd:import namespace="2b749c77-5474-4b1e-a201-9be78951db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749c77-5474-4b1e-a201-9be78951d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B39590-487C-4519-A93A-67801570F178}">
  <ds:schemaRefs>
    <ds:schemaRef ds:uri="http://schemas.openxmlformats.org/officeDocument/2006/bibliography"/>
  </ds:schemaRefs>
</ds:datastoreItem>
</file>

<file path=customXml/itemProps2.xml><?xml version="1.0" encoding="utf-8"?>
<ds:datastoreItem xmlns:ds="http://schemas.openxmlformats.org/officeDocument/2006/customXml" ds:itemID="{C7A2E210-7D0A-4905-9F91-E2949C351ABD}">
  <ds:schemaRefs>
    <ds:schemaRef ds:uri="bd536709-b854-4f3b-a247-393f1123cff3"/>
    <ds:schemaRef ds:uri="http://purl.org/dc/terms/"/>
    <ds:schemaRef ds:uri="http://schemas.openxmlformats.org/package/2006/metadata/core-properties"/>
    <ds:schemaRef ds:uri="http://purl.org/dc/dcmitype/"/>
    <ds:schemaRef ds:uri="4ebc427b-1bcf-4856-a750-efc6bf2bcca6"/>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71C78D83-90E2-4CF6-A99F-DCC3E2D3F09B}">
  <ds:schemaRefs>
    <ds:schemaRef ds:uri="http://schemas.microsoft.com/sharepoint/v3/contenttype/forms"/>
  </ds:schemaRefs>
</ds:datastoreItem>
</file>

<file path=customXml/itemProps4.xml><?xml version="1.0" encoding="utf-8"?>
<ds:datastoreItem xmlns:ds="http://schemas.openxmlformats.org/officeDocument/2006/customXml" ds:itemID="{E91651CD-2BC9-49A8-BEC2-9EFB667CFD80}"/>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15</Pages>
  <Words>4147</Words>
  <Characters>23640</Characters>
  <Application>Microsoft Office Word</Application>
  <DocSecurity>2</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3</cp:revision>
  <dcterms:created xsi:type="dcterms:W3CDTF">2024-10-24T16:15:00Z</dcterms:created>
  <dcterms:modified xsi:type="dcterms:W3CDTF">2024-10-24T16:17:00Z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0x010100348D297133BB2448B5E640CF874CA5CF</vt:lpwstr>
  </property>
  <property fmtid="{D5CDD505-2E9C-101B-9397-08002B2CF9AE}" pid="3" name="xd_ProgID">
    <vt:lpwstr/>
  </property>
  <property fmtid="{D5CDD505-2E9C-101B-9397-08002B2CF9AE}" pid="4" name="_dlc_DocId">
    <vt:lpwstr>MSQ2XAP3QWDU-1950714476-12240</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emplateUrl">
    <vt:lpwstr/>
  </property>
  <property fmtid="{D5CDD505-2E9C-101B-9397-08002B2CF9AE}" pid="9" name="_dlc_DocIdItemGuid">
    <vt:lpwstr>976ca701-5c90-4a29-a298-0731beeb3f85</vt:lpwstr>
  </property>
  <property fmtid="{D5CDD505-2E9C-101B-9397-08002B2CF9AE}" pid="10" name="IconOverlay">
    <vt:lpwstr/>
  </property>
  <property fmtid="{D5CDD505-2E9C-101B-9397-08002B2CF9AE}" pid="11" name="_dlc_DocIdPersistId">
    <vt:lpwstr/>
  </property>
  <property fmtid="{D5CDD505-2E9C-101B-9397-08002B2CF9AE}" pid="12" name="_ExtendedDescription">
    <vt:lpwstr/>
  </property>
  <property fmtid="{D5CDD505-2E9C-101B-9397-08002B2CF9AE}" pid="13" name="TriggerFlowInfo">
    <vt:lpwstr/>
  </property>
  <property fmtid="{D5CDD505-2E9C-101B-9397-08002B2CF9AE}" pid="14" name="_dlc_DocIdUrl">
    <vt:lpwstr>https://usnrc.sharepoint.com/teams/NRR-PRA-Oversight-Branch/_layouts/15/DocIdRedir.aspx?ID=MSQ2XAP3QWDU-1950714476-12240, MSQ2XAP3QWDU-1950714476-12240</vt:lpwstr>
  </property>
  <property fmtid="{D5CDD505-2E9C-101B-9397-08002B2CF9AE}" pid="15" name="xd_Signature">
    <vt:bool>false</vt:bool>
  </property>
  <property fmtid="{D5CDD505-2E9C-101B-9397-08002B2CF9AE}" pid="16" name="SharedWithUsers">
    <vt:lpwstr>27;#Hughey, John;#31;#Kichline, Michelle</vt:lpwstr>
  </property>
</Properties>
</file>